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73" w:type="dxa"/>
        <w:jc w:val="center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636"/>
        <w:gridCol w:w="5637"/>
      </w:tblGrid>
      <w:tr w:rsidRPr="00044657" w:rsidR="009824D6" w:rsidTr="2CA8B097" w14:paraId="0943C300" w14:textId="77777777">
        <w:trPr>
          <w:jc w:val="center"/>
        </w:trPr>
        <w:tc>
          <w:tcPr>
            <w:tcW w:w="5636" w:type="dxa"/>
            <w:tcMar/>
          </w:tcPr>
          <w:p w:rsidRPr="00044657" w:rsidR="009824D6" w:rsidP="00044657" w:rsidRDefault="009824D6" w14:paraId="10399B5B" w14:textId="77777777">
            <w:pPr>
              <w:jc w:val="center"/>
              <w:rPr>
                <w:rFonts w:ascii="Times New Roman" w:hAnsi="Times New Roman"/>
                <w:b/>
                <w:noProof w:val="0"/>
                <w:sz w:val="24"/>
              </w:rPr>
            </w:pPr>
            <w:r w:rsidRPr="00044657">
              <w:rPr>
                <w:rFonts w:ascii="Times New Roman" w:hAnsi="Times New Roman"/>
                <w:b/>
                <w:noProof w:val="0"/>
                <w:sz w:val="24"/>
              </w:rPr>
              <w:t>ROYAUME DE BELGIQUE</w:t>
            </w:r>
          </w:p>
          <w:p w:rsidRPr="00044657" w:rsidR="009824D6" w:rsidP="00044657" w:rsidRDefault="009824D6" w14:paraId="0D09B7D2" w14:textId="77777777">
            <w:pPr>
              <w:jc w:val="center"/>
              <w:rPr>
                <w:rFonts w:ascii="Times New Roman" w:hAnsi="Times New Roman"/>
                <w:b/>
                <w:noProof w:val="0"/>
              </w:rPr>
            </w:pPr>
          </w:p>
          <w:p w:rsidRPr="00044657" w:rsidR="009824D6" w:rsidP="00044657" w:rsidRDefault="009824D6" w14:paraId="48DDAAE3" w14:textId="77777777">
            <w:pPr>
              <w:jc w:val="center"/>
              <w:rPr>
                <w:rFonts w:ascii="Times New Roman" w:hAnsi="Times New Roman"/>
                <w:b/>
                <w:noProof w:val="0"/>
                <w:sz w:val="24"/>
              </w:rPr>
            </w:pPr>
            <w:r w:rsidRPr="00044657">
              <w:rPr>
                <w:rFonts w:ascii="Symbol" w:hAnsi="Symbol" w:eastAsia="Symbol" w:cs="Symbol"/>
                <w:b/>
                <w:noProof w:val="0"/>
                <w:sz w:val="24"/>
              </w:rPr>
              <w:t>¾¾¾¾¾¾</w:t>
            </w:r>
          </w:p>
          <w:p w:rsidRPr="00044657" w:rsidR="009824D6" w:rsidP="00044657" w:rsidRDefault="009824D6" w14:paraId="7AF197C2" w14:textId="77777777">
            <w:pPr>
              <w:jc w:val="center"/>
              <w:rPr>
                <w:rFonts w:ascii="Times New Roman" w:hAnsi="Times New Roman"/>
                <w:b/>
                <w:noProof w:val="0"/>
              </w:rPr>
            </w:pPr>
          </w:p>
          <w:p w:rsidRPr="00044657" w:rsidR="009824D6" w:rsidP="00044657" w:rsidRDefault="009824D6" w14:paraId="2157F0C1" w14:textId="77777777">
            <w:pPr>
              <w:jc w:val="center"/>
              <w:rPr>
                <w:rFonts w:ascii="Times New Roman" w:hAnsi="Times New Roman"/>
                <w:b/>
                <w:noProof w:val="0"/>
                <w:sz w:val="24"/>
              </w:rPr>
            </w:pPr>
            <w:r w:rsidRPr="00044657">
              <w:rPr>
                <w:rFonts w:ascii="Times New Roman" w:hAnsi="Times New Roman"/>
                <w:b/>
                <w:noProof w:val="0"/>
                <w:sz w:val="24"/>
              </w:rPr>
              <w:t>SERVICE PUBLIC FEDERAL</w:t>
            </w:r>
          </w:p>
          <w:p w:rsidRPr="00044657" w:rsidR="009824D6" w:rsidP="00044657" w:rsidRDefault="009824D6" w14:paraId="45BBD895" w14:textId="77777777">
            <w:pPr>
              <w:pStyle w:val="Heading1"/>
              <w:rPr>
                <w:lang w:val="fr-BE"/>
              </w:rPr>
            </w:pPr>
            <w:r w:rsidRPr="00044657">
              <w:rPr>
                <w:lang w:val="fr-BE"/>
              </w:rPr>
              <w:t>SECURITE SOCIALE</w:t>
            </w:r>
          </w:p>
          <w:p w:rsidRPr="00044657" w:rsidR="009824D6" w:rsidP="00044657" w:rsidRDefault="009824D6" w14:paraId="52709602" w14:textId="77777777">
            <w:pPr>
              <w:jc w:val="center"/>
              <w:rPr>
                <w:rFonts w:ascii="Times New Roman" w:hAnsi="Times New Roman"/>
                <w:b/>
                <w:noProof w:val="0"/>
              </w:rPr>
            </w:pPr>
          </w:p>
          <w:p w:rsidRPr="00044657" w:rsidR="009824D6" w:rsidP="00044657" w:rsidRDefault="009824D6" w14:paraId="4437A850" w14:textId="77777777">
            <w:pPr>
              <w:jc w:val="center"/>
              <w:rPr>
                <w:rFonts w:ascii="Times New Roman" w:hAnsi="Times New Roman"/>
                <w:b/>
                <w:noProof w:val="0"/>
                <w:sz w:val="24"/>
              </w:rPr>
            </w:pPr>
            <w:r w:rsidRPr="00044657">
              <w:rPr>
                <w:rFonts w:ascii="Symbol" w:hAnsi="Symbol" w:eastAsia="Symbol" w:cs="Symbol"/>
                <w:b/>
                <w:noProof w:val="0"/>
                <w:sz w:val="24"/>
              </w:rPr>
              <w:t>¾¾¾¾¾¾</w:t>
            </w:r>
          </w:p>
          <w:p w:rsidRPr="00044657" w:rsidR="009824D6" w:rsidP="00044657" w:rsidRDefault="009824D6" w14:paraId="2640D9E2" w14:textId="77777777">
            <w:pPr>
              <w:jc w:val="center"/>
              <w:rPr>
                <w:rFonts w:ascii="Times New Roman" w:hAnsi="Times New Roman"/>
                <w:b/>
                <w:noProof w:val="0"/>
              </w:rPr>
            </w:pPr>
          </w:p>
          <w:p w:rsidRPr="00044657" w:rsidR="009824D6" w:rsidP="00044657" w:rsidRDefault="009824D6" w14:paraId="20F37E42" w14:textId="77777777">
            <w:pPr>
              <w:jc w:val="center"/>
              <w:rPr>
                <w:b/>
                <w:noProof w:val="0"/>
              </w:rPr>
            </w:pPr>
          </w:p>
        </w:tc>
        <w:tc>
          <w:tcPr>
            <w:tcW w:w="5637" w:type="dxa"/>
            <w:tcMar/>
          </w:tcPr>
          <w:p w:rsidRPr="00044657" w:rsidR="009824D6" w:rsidP="00044657" w:rsidRDefault="009824D6" w14:paraId="383F6492" w14:textId="77777777">
            <w:pPr>
              <w:jc w:val="center"/>
              <w:rPr>
                <w:rFonts w:ascii="Times New Roman" w:hAnsi="Times New Roman"/>
                <w:b/>
                <w:noProof w:val="0"/>
                <w:sz w:val="24"/>
                <w:lang w:val="nl-BE"/>
              </w:rPr>
            </w:pPr>
            <w:r w:rsidRPr="00044657">
              <w:rPr>
                <w:rFonts w:ascii="Times New Roman" w:hAnsi="Times New Roman"/>
                <w:b/>
                <w:noProof w:val="0"/>
                <w:sz w:val="24"/>
                <w:lang w:val="nl-BE"/>
              </w:rPr>
              <w:t>KONINKRIJK BELGIE</w:t>
            </w:r>
          </w:p>
          <w:p w:rsidRPr="00044657" w:rsidR="009824D6" w:rsidP="00044657" w:rsidRDefault="009824D6" w14:paraId="73021086" w14:textId="77777777">
            <w:pPr>
              <w:jc w:val="center"/>
              <w:rPr>
                <w:rFonts w:ascii="Times New Roman" w:hAnsi="Times New Roman"/>
                <w:b/>
                <w:noProof w:val="0"/>
                <w:lang w:val="nl-BE"/>
              </w:rPr>
            </w:pPr>
          </w:p>
          <w:p w:rsidRPr="00044657" w:rsidR="009824D6" w:rsidP="00044657" w:rsidRDefault="009824D6" w14:paraId="3140DC91" w14:textId="77777777">
            <w:pPr>
              <w:jc w:val="center"/>
              <w:rPr>
                <w:rFonts w:ascii="Times New Roman" w:hAnsi="Times New Roman"/>
                <w:b/>
                <w:noProof w:val="0"/>
                <w:sz w:val="24"/>
                <w:lang w:val="nl-BE"/>
              </w:rPr>
            </w:pPr>
            <w:r w:rsidRPr="00044657">
              <w:rPr>
                <w:rFonts w:ascii="Symbol" w:hAnsi="Symbol" w:eastAsia="Symbol" w:cs="Symbol"/>
                <w:b/>
                <w:noProof w:val="0"/>
                <w:sz w:val="24"/>
                <w:lang w:val="nl-BE"/>
              </w:rPr>
              <w:t>¾¾¾¾¾¾</w:t>
            </w:r>
          </w:p>
          <w:p w:rsidRPr="00044657" w:rsidR="009824D6" w:rsidP="00044657" w:rsidRDefault="009824D6" w14:paraId="205A7221" w14:textId="77777777">
            <w:pPr>
              <w:jc w:val="center"/>
              <w:rPr>
                <w:rFonts w:ascii="Times New Roman" w:hAnsi="Times New Roman"/>
                <w:b/>
                <w:noProof w:val="0"/>
                <w:lang w:val="nl-BE"/>
              </w:rPr>
            </w:pPr>
          </w:p>
          <w:p w:rsidRPr="00044657" w:rsidR="009824D6" w:rsidP="00044657" w:rsidRDefault="009824D6" w14:paraId="48D93275" w14:textId="77777777">
            <w:pPr>
              <w:jc w:val="center"/>
              <w:rPr>
                <w:rFonts w:ascii="Times New Roman" w:hAnsi="Times New Roman"/>
                <w:b/>
                <w:noProof w:val="0"/>
                <w:sz w:val="24"/>
                <w:lang w:val="nl-BE"/>
              </w:rPr>
            </w:pPr>
            <w:r w:rsidRPr="00044657">
              <w:rPr>
                <w:rFonts w:ascii="Times New Roman" w:hAnsi="Times New Roman"/>
                <w:b/>
                <w:noProof w:val="0"/>
                <w:sz w:val="24"/>
                <w:lang w:val="nl-BE"/>
              </w:rPr>
              <w:t>FEDERALE OVERHEIDSDIENST</w:t>
            </w:r>
          </w:p>
          <w:p w:rsidRPr="00044657" w:rsidR="009824D6" w:rsidP="00044657" w:rsidRDefault="009824D6" w14:paraId="4F717D82" w14:textId="77777777">
            <w:pPr>
              <w:jc w:val="center"/>
              <w:rPr>
                <w:rFonts w:ascii="Times New Roman" w:hAnsi="Times New Roman"/>
                <w:b/>
                <w:noProof w:val="0"/>
                <w:sz w:val="24"/>
                <w:lang w:val="nl-BE"/>
              </w:rPr>
            </w:pPr>
            <w:r w:rsidRPr="00044657">
              <w:rPr>
                <w:rFonts w:ascii="Times New Roman" w:hAnsi="Times New Roman"/>
                <w:b/>
                <w:noProof w:val="0"/>
                <w:sz w:val="24"/>
                <w:lang w:val="nl-BE"/>
              </w:rPr>
              <w:t>SOCIALE ZEKERHEID</w:t>
            </w:r>
          </w:p>
          <w:p w:rsidRPr="00044657" w:rsidR="009824D6" w:rsidP="00044657" w:rsidRDefault="009824D6" w14:paraId="4FE8B73F" w14:textId="77777777">
            <w:pPr>
              <w:jc w:val="center"/>
              <w:rPr>
                <w:rFonts w:ascii="Times New Roman" w:hAnsi="Times New Roman"/>
                <w:b/>
                <w:noProof w:val="0"/>
                <w:lang w:val="nl-BE"/>
              </w:rPr>
            </w:pPr>
          </w:p>
          <w:p w:rsidRPr="00044657" w:rsidR="009824D6" w:rsidP="00044657" w:rsidRDefault="009824D6" w14:paraId="2DCACF9E" w14:textId="77777777">
            <w:pPr>
              <w:jc w:val="center"/>
              <w:rPr>
                <w:rFonts w:ascii="Times New Roman" w:hAnsi="Times New Roman"/>
                <w:b/>
                <w:noProof w:val="0"/>
                <w:sz w:val="24"/>
                <w:lang w:val="nl-BE"/>
              </w:rPr>
            </w:pPr>
            <w:r w:rsidRPr="00044657">
              <w:rPr>
                <w:rFonts w:ascii="Symbol" w:hAnsi="Symbol" w:eastAsia="Symbol" w:cs="Symbol"/>
                <w:b/>
                <w:noProof w:val="0"/>
                <w:sz w:val="24"/>
                <w:lang w:val="nl-BE"/>
              </w:rPr>
              <w:t>¾¾¾¾¾¾</w:t>
            </w:r>
          </w:p>
          <w:p w:rsidRPr="00044657" w:rsidR="009824D6" w:rsidP="00044657" w:rsidRDefault="009824D6" w14:paraId="588BB12C" w14:textId="77777777">
            <w:pPr>
              <w:jc w:val="center"/>
              <w:rPr>
                <w:rFonts w:ascii="Times New Roman" w:hAnsi="Times New Roman"/>
                <w:b/>
                <w:noProof w:val="0"/>
                <w:lang w:val="nl-BE"/>
              </w:rPr>
            </w:pPr>
          </w:p>
          <w:p w:rsidRPr="00044657" w:rsidR="009824D6" w:rsidP="00044657" w:rsidRDefault="009824D6" w14:paraId="0218B77C" w14:textId="77777777">
            <w:pPr>
              <w:jc w:val="center"/>
              <w:rPr>
                <w:b/>
                <w:noProof w:val="0"/>
                <w:lang w:val="nl-BE"/>
              </w:rPr>
            </w:pPr>
          </w:p>
        </w:tc>
      </w:tr>
      <w:tr w:rsidRPr="003D5297" w:rsidR="009824D6" w:rsidTr="2CA8B097" w14:paraId="510EA81C" w14:textId="77777777">
        <w:trPr>
          <w:jc w:val="center"/>
        </w:trPr>
        <w:tc>
          <w:tcPr>
            <w:tcW w:w="5636" w:type="dxa"/>
            <w:tcMar/>
          </w:tcPr>
          <w:p w:rsidRPr="00D268C9" w:rsidR="009824D6" w:rsidP="00404450" w:rsidRDefault="00043C67" w14:paraId="079C9E43" w14:textId="539CD428">
            <w:pPr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043C67">
              <w:rPr>
                <w:rFonts w:ascii="Times New Roman" w:hAnsi="Times New Roman"/>
                <w:noProof w:val="0"/>
                <w:sz w:val="24"/>
              </w:rPr>
              <w:t>Arrêté royal portant majoration du montant de l'allocation de remplacement de revenus en application de l'article 6, § 6, de la loi du 27 février 1987 relative aux allocations aux personnes handicapées</w:t>
            </w:r>
          </w:p>
        </w:tc>
        <w:tc>
          <w:tcPr>
            <w:tcW w:w="5637" w:type="dxa"/>
            <w:tcMar/>
          </w:tcPr>
          <w:p w:rsidRPr="00415E1A" w:rsidR="009824D6" w:rsidP="00404450" w:rsidRDefault="00415E1A" w14:paraId="1E7030D9" w14:textId="40A84B07">
            <w:pPr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  <w:r w:rsidRPr="00415E1A">
              <w:rPr>
                <w:rFonts w:ascii="Times New Roman" w:hAnsi="Times New Roman"/>
                <w:noProof w:val="0"/>
                <w:sz w:val="24"/>
                <w:lang w:val="nl-BE"/>
              </w:rPr>
              <w:t>Koninklijk besluit houdende verhoging van het bedrag van de inkomensvervangende tegemoetkoming met toepassing van artikel 6, § 6, van de wet van 27 februari 1987 betreffende de tegemoetkomingen aan personen met een handicap</w:t>
            </w:r>
          </w:p>
        </w:tc>
      </w:tr>
      <w:tr w:rsidRPr="003D5297" w:rsidR="009824D6" w:rsidTr="2CA8B097" w14:paraId="44A6A12E" w14:textId="77777777">
        <w:trPr>
          <w:jc w:val="center"/>
        </w:trPr>
        <w:tc>
          <w:tcPr>
            <w:tcW w:w="5636" w:type="dxa"/>
            <w:tcMar/>
          </w:tcPr>
          <w:p w:rsidRPr="00415E1A" w:rsidR="009824D6" w:rsidP="00044657" w:rsidRDefault="009824D6" w14:paraId="3A5424B8" w14:textId="77777777">
            <w:pPr>
              <w:jc w:val="center"/>
              <w:rPr>
                <w:rFonts w:ascii="Times New Roman" w:hAnsi="Times New Roman"/>
                <w:b/>
                <w:noProof w:val="0"/>
                <w:sz w:val="36"/>
                <w:lang w:val="nl-BE"/>
              </w:rPr>
            </w:pPr>
          </w:p>
          <w:p w:rsidRPr="00044657" w:rsidR="009824D6" w:rsidP="00044657" w:rsidRDefault="00D61F28" w14:paraId="49118BEC" w14:textId="77777777">
            <w:pPr>
              <w:jc w:val="center"/>
              <w:rPr>
                <w:rFonts w:ascii="Times New Roman" w:hAnsi="Times New Roman"/>
                <w:b/>
                <w:noProof w:val="0"/>
                <w:sz w:val="34"/>
              </w:rPr>
            </w:pPr>
            <w:r w:rsidRPr="00044657">
              <w:rPr>
                <w:rFonts w:ascii="Times New Roman" w:hAnsi="Times New Roman"/>
                <w:b/>
                <w:noProof w:val="0"/>
                <w:sz w:val="34"/>
              </w:rPr>
              <w:t>PHILIPPE, Roi des Belges</w:t>
            </w:r>
            <w:r w:rsidRPr="00044657" w:rsidR="009824D6">
              <w:rPr>
                <w:rFonts w:ascii="Times New Roman" w:hAnsi="Times New Roman"/>
                <w:b/>
                <w:noProof w:val="0"/>
                <w:sz w:val="34"/>
              </w:rPr>
              <w:t>,</w:t>
            </w:r>
          </w:p>
          <w:p w:rsidRPr="00044657" w:rsidR="009824D6" w:rsidP="00044657" w:rsidRDefault="009824D6" w14:paraId="4131B7D9" w14:textId="77777777">
            <w:pPr>
              <w:jc w:val="center"/>
              <w:rPr>
                <w:rFonts w:ascii="Times New Roman" w:hAnsi="Times New Roman"/>
                <w:b/>
                <w:noProof w:val="0"/>
                <w:sz w:val="18"/>
              </w:rPr>
            </w:pPr>
            <w:r w:rsidRPr="00044657">
              <w:rPr>
                <w:rFonts w:ascii="Times New Roman" w:hAnsi="Times New Roman"/>
                <w:b/>
                <w:noProof w:val="0"/>
                <w:sz w:val="18"/>
              </w:rPr>
              <w:t>A tous, présents et à venir, Salut.</w:t>
            </w:r>
          </w:p>
          <w:p w:rsidRPr="00044657" w:rsidR="009824D6" w:rsidP="00044657" w:rsidRDefault="009824D6" w14:paraId="2301756F" w14:textId="77777777">
            <w:pPr>
              <w:jc w:val="center"/>
              <w:rPr>
                <w:rFonts w:ascii="Times New Roman" w:hAnsi="Times New Roman"/>
                <w:b/>
                <w:noProof w:val="0"/>
                <w:sz w:val="36"/>
                <w:szCs w:val="28"/>
              </w:rPr>
            </w:pPr>
          </w:p>
        </w:tc>
        <w:tc>
          <w:tcPr>
            <w:tcW w:w="5637" w:type="dxa"/>
            <w:tcMar/>
          </w:tcPr>
          <w:p w:rsidRPr="00044657" w:rsidR="009824D6" w:rsidP="00044657" w:rsidRDefault="009824D6" w14:paraId="0A02F7EC" w14:textId="77777777">
            <w:pPr>
              <w:jc w:val="center"/>
              <w:rPr>
                <w:rFonts w:ascii="Times New Roman" w:hAnsi="Times New Roman"/>
                <w:b/>
                <w:noProof w:val="0"/>
                <w:sz w:val="36"/>
              </w:rPr>
            </w:pPr>
          </w:p>
          <w:p w:rsidRPr="00044657" w:rsidR="009824D6" w:rsidP="00044657" w:rsidRDefault="00D61F28" w14:paraId="2EEDCEFC" w14:textId="77777777">
            <w:pPr>
              <w:jc w:val="center"/>
              <w:rPr>
                <w:rFonts w:ascii="Times New Roman" w:hAnsi="Times New Roman"/>
                <w:b/>
                <w:noProof w:val="0"/>
                <w:sz w:val="34"/>
                <w:lang w:val="nl-BE"/>
              </w:rPr>
            </w:pPr>
            <w:r w:rsidRPr="00044657">
              <w:rPr>
                <w:rFonts w:ascii="Times New Roman" w:hAnsi="Times New Roman"/>
                <w:b/>
                <w:noProof w:val="0"/>
                <w:sz w:val="34"/>
                <w:lang w:val="nl-BE"/>
              </w:rPr>
              <w:t>FILIP, Koning der Belgen,</w:t>
            </w:r>
          </w:p>
          <w:p w:rsidRPr="00044657" w:rsidR="009824D6" w:rsidP="00044657" w:rsidRDefault="009824D6" w14:paraId="742A6080" w14:textId="77777777">
            <w:pPr>
              <w:jc w:val="center"/>
              <w:rPr>
                <w:rFonts w:ascii="Times New Roman" w:hAnsi="Times New Roman"/>
                <w:b/>
                <w:noProof w:val="0"/>
                <w:sz w:val="18"/>
                <w:lang w:val="nl-BE"/>
              </w:rPr>
            </w:pPr>
            <w:r w:rsidRPr="00044657">
              <w:rPr>
                <w:rFonts w:ascii="Times New Roman" w:hAnsi="Times New Roman"/>
                <w:b/>
                <w:noProof w:val="0"/>
                <w:sz w:val="18"/>
                <w:lang w:val="nl-BE"/>
              </w:rPr>
              <w:t>Aan allen die nu zijn en hierna wezen zullen, Onze Groet.</w:t>
            </w:r>
          </w:p>
          <w:p w:rsidRPr="00044657" w:rsidR="009824D6" w:rsidP="00044657" w:rsidRDefault="009824D6" w14:paraId="5AE6004E" w14:textId="77777777">
            <w:pPr>
              <w:jc w:val="center"/>
              <w:rPr>
                <w:rFonts w:ascii="Times New Roman" w:hAnsi="Times New Roman"/>
                <w:b/>
                <w:noProof w:val="0"/>
                <w:sz w:val="36"/>
                <w:szCs w:val="28"/>
                <w:lang w:val="nl-BE"/>
              </w:rPr>
            </w:pPr>
          </w:p>
        </w:tc>
      </w:tr>
      <w:tr w:rsidRPr="003D5297" w:rsidR="009824D6" w:rsidTr="2CA8B097" w14:paraId="3CFC44BB" w14:textId="77777777">
        <w:trPr>
          <w:jc w:val="center"/>
        </w:trPr>
        <w:tc>
          <w:tcPr>
            <w:tcW w:w="5636" w:type="dxa"/>
            <w:tcMar/>
          </w:tcPr>
          <w:p w:rsidRPr="00D268C9" w:rsidR="009824D6" w:rsidP="00433FE0" w:rsidRDefault="002655E5" w14:paraId="47822A51" w14:textId="6597B3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</w:rPr>
            </w:pPr>
            <w:bookmarkStart w:name="TAG_COLUMN_WORK" w:id="0"/>
            <w:bookmarkStart w:name="TAG_SYSTEM_COLUMN" w:id="1"/>
            <w:bookmarkEnd w:id="0"/>
            <w:bookmarkEnd w:id="1"/>
            <w:r w:rsidRPr="002655E5">
              <w:rPr>
                <w:rFonts w:ascii="Times New Roman" w:hAnsi="Times New Roman"/>
                <w:noProof w:val="0"/>
                <w:sz w:val="24"/>
              </w:rPr>
              <w:t>Vu la loi du 27 février 1987 relative aux allocations aux personnes handicapées, l'article 6, § 6, remplacé par la loi-programme (I) du 24 décembre 2002</w:t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t> ;</w:t>
            </w:r>
          </w:p>
        </w:tc>
        <w:tc>
          <w:tcPr>
            <w:tcW w:w="5637" w:type="dxa"/>
            <w:tcMar/>
          </w:tcPr>
          <w:p w:rsidRPr="00D268C9" w:rsidR="009824D6" w:rsidP="00433FE0" w:rsidRDefault="009824D6" w14:paraId="679E3FA3" w14:textId="6FEE6F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 xml:space="preserve">Gelet op </w:t>
            </w:r>
            <w:r w:rsidRPr="00415E1A" w:rsidR="00415E1A">
              <w:rPr>
                <w:rFonts w:ascii="Times New Roman" w:hAnsi="Times New Roman"/>
                <w:noProof w:val="0"/>
                <w:sz w:val="24"/>
                <w:lang w:val="nl-BE"/>
              </w:rPr>
              <w:t>de wet van 27 februari 1987 betreffende de tegemoetkomingen aan personen met een handicap, artikel 6, § 6, vervangen bij de programmawet (I) van 24 december 2002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;</w:t>
            </w:r>
          </w:p>
        </w:tc>
      </w:tr>
      <w:tr w:rsidRPr="003D5297" w:rsidR="00433FE0" w:rsidTr="2CA8B097" w14:paraId="6F9E860E" w14:textId="77777777">
        <w:trPr>
          <w:jc w:val="center"/>
        </w:trPr>
        <w:tc>
          <w:tcPr>
            <w:tcW w:w="5636" w:type="dxa"/>
            <w:tcMar/>
          </w:tcPr>
          <w:p w:rsidRPr="00415E1A" w:rsidR="00433FE0" w:rsidRDefault="00433FE0" w14:paraId="34E57EB8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</w:p>
        </w:tc>
        <w:tc>
          <w:tcPr>
            <w:tcW w:w="5637" w:type="dxa"/>
            <w:tcMar/>
          </w:tcPr>
          <w:p w:rsidRPr="00D268C9" w:rsidR="00433FE0" w:rsidRDefault="00433FE0" w14:paraId="633B28F1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</w:p>
        </w:tc>
      </w:tr>
      <w:tr w:rsidRPr="003D5297" w:rsidR="009824D6" w:rsidTr="2CA8B097" w14:paraId="2CC29A79" w14:textId="77777777">
        <w:trPr>
          <w:jc w:val="center"/>
        </w:trPr>
        <w:tc>
          <w:tcPr>
            <w:tcW w:w="5636" w:type="dxa"/>
            <w:tcMar/>
          </w:tcPr>
          <w:p w:rsidRPr="00D268C9" w:rsidR="009824D6" w:rsidP="00433FE0" w:rsidRDefault="009824D6" w14:paraId="2F89C57E" w14:textId="0DCB7C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D268C9">
              <w:rPr>
                <w:rFonts w:ascii="Times New Roman" w:hAnsi="Times New Roman"/>
                <w:noProof w:val="0"/>
                <w:sz w:val="24"/>
              </w:rPr>
              <w:t xml:space="preserve">Vu </w:t>
            </w:r>
            <w:r w:rsidR="00673862">
              <w:rPr>
                <w:rFonts w:ascii="Times New Roman" w:hAnsi="Times New Roman"/>
                <w:noProof w:val="0"/>
                <w:sz w:val="24"/>
              </w:rPr>
              <w:t>l’avis du Conseil supérieur national des personnes handicapée</w:t>
            </w:r>
            <w:ins w:author="Straet Carine" w:date="2025-10-27T14:28:00Z" w16du:dateUtc="2025-10-27T13:28:00Z" w:id="2">
              <w:r w:rsidR="00EE2738">
                <w:rPr>
                  <w:rFonts w:ascii="Times New Roman" w:hAnsi="Times New Roman"/>
                  <w:noProof w:val="0"/>
                  <w:sz w:val="24"/>
                </w:rPr>
                <w:t>s</w:t>
              </w:r>
            </w:ins>
            <w:r w:rsidR="00673862">
              <w:rPr>
                <w:rFonts w:ascii="Times New Roman" w:hAnsi="Times New Roman"/>
                <w:noProof w:val="0"/>
                <w:sz w:val="24"/>
              </w:rPr>
              <w:t>, donné le XXX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> ;</w:t>
            </w:r>
          </w:p>
        </w:tc>
        <w:tc>
          <w:tcPr>
            <w:tcW w:w="5637" w:type="dxa"/>
            <w:tcMar/>
          </w:tcPr>
          <w:p w:rsidRPr="00D268C9" w:rsidR="009824D6" w:rsidP="00433FE0" w:rsidRDefault="009824D6" w14:paraId="536A36BC" w14:textId="482CAB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 xml:space="preserve">Gelet op </w:t>
            </w:r>
            <w:r w:rsidRPr="00415E1A" w:rsidR="00415E1A">
              <w:rPr>
                <w:rFonts w:ascii="Times New Roman" w:hAnsi="Times New Roman"/>
                <w:noProof w:val="0"/>
                <w:sz w:val="24"/>
                <w:lang w:val="nl-BE"/>
              </w:rPr>
              <w:t>het advies van de Nationale Hoge Raad voor Personen met een Handicap</w:t>
            </w:r>
            <w:r w:rsidR="00415E1A">
              <w:rPr>
                <w:rFonts w:ascii="Times New Roman" w:hAnsi="Times New Roman"/>
                <w:noProof w:val="0"/>
                <w:sz w:val="24"/>
                <w:lang w:val="nl-BE"/>
              </w:rPr>
              <w:t>, gegeven op XXX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;</w:t>
            </w:r>
          </w:p>
        </w:tc>
      </w:tr>
      <w:tr w:rsidRPr="003D5297" w:rsidR="00B96F63" w:rsidTr="2CA8B097" w14:paraId="3A0D34F2" w14:textId="77777777">
        <w:trPr>
          <w:jc w:val="center"/>
        </w:trPr>
        <w:tc>
          <w:tcPr>
            <w:tcW w:w="5636" w:type="dxa"/>
            <w:tcMar/>
          </w:tcPr>
          <w:p w:rsidRPr="006B47F4" w:rsidR="00B96F63" w:rsidRDefault="00B96F63" w14:paraId="70286532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</w:p>
        </w:tc>
        <w:tc>
          <w:tcPr>
            <w:tcW w:w="5637" w:type="dxa"/>
            <w:tcMar/>
          </w:tcPr>
          <w:p w:rsidRPr="00D268C9" w:rsidR="00B96F63" w:rsidRDefault="00B96F63" w14:paraId="58BF32D0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</w:p>
        </w:tc>
      </w:tr>
      <w:tr w:rsidRPr="003D5297" w:rsidR="009824D6" w:rsidTr="2CA8B097" w14:paraId="1F6BCF9E" w14:textId="77777777">
        <w:trPr>
          <w:jc w:val="center"/>
        </w:trPr>
        <w:tc>
          <w:tcPr>
            <w:tcW w:w="5636" w:type="dxa"/>
            <w:tcMar/>
          </w:tcPr>
          <w:p w:rsidRPr="00D268C9" w:rsidR="009824D6" w:rsidP="00A02A6A" w:rsidRDefault="00733588" w14:paraId="27B50A86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D268C9">
              <w:rPr>
                <w:rFonts w:ascii="Times New Roman" w:hAnsi="Times New Roman"/>
                <w:noProof w:val="0"/>
                <w:sz w:val="24"/>
              </w:rPr>
              <w:t>Vu l’avis de l’I</w:t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t>nspect</w:t>
            </w:r>
            <w:r w:rsidRPr="00D268C9" w:rsidR="00A02A6A">
              <w:rPr>
                <w:rFonts w:ascii="Times New Roman" w:hAnsi="Times New Roman"/>
                <w:noProof w:val="0"/>
                <w:sz w:val="24"/>
              </w:rPr>
              <w:t>eur</w:t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t xml:space="preserve"> des </w:t>
            </w:r>
            <w:r w:rsidRPr="00D268C9" w:rsidR="00A02A6A">
              <w:rPr>
                <w:rFonts w:ascii="Times New Roman" w:hAnsi="Times New Roman"/>
                <w:noProof w:val="0"/>
                <w:sz w:val="24"/>
              </w:rPr>
              <w:t>F</w:t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t>inances</w:t>
            </w:r>
            <w:r w:rsidRPr="00D268C9" w:rsidR="00A02A6A">
              <w:rPr>
                <w:rFonts w:ascii="Times New Roman" w:hAnsi="Times New Roman"/>
                <w:noProof w:val="0"/>
                <w:sz w:val="24"/>
              </w:rPr>
              <w:t>,</w:t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t xml:space="preserve"> </w:t>
            </w:r>
            <w:r w:rsidRPr="00D268C9" w:rsidR="00A02A6A">
              <w:rPr>
                <w:rFonts w:ascii="Times New Roman" w:hAnsi="Times New Roman"/>
                <w:noProof w:val="0"/>
                <w:sz w:val="24"/>
              </w:rPr>
              <w:t>donné</w:t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t xml:space="preserve"> le </w:t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name="Texte4" w:id="3"/>
            <w:r w:rsidRPr="00D268C9" w:rsidR="009824D6">
              <w:rPr>
                <w:rFonts w:ascii="Times New Roman" w:hAnsi="Times New Roman"/>
                <w:noProof w:val="0"/>
                <w:sz w:val="24"/>
              </w:rPr>
              <w:instrText xml:space="preserve"> FORMTEXT </w:instrText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fldChar w:fldCharType="separate"/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fldChar w:fldCharType="end"/>
            </w:r>
            <w:bookmarkEnd w:id="3"/>
            <w:r w:rsidRPr="00D268C9" w:rsidR="009824D6">
              <w:rPr>
                <w:rFonts w:ascii="Times New Roman" w:hAnsi="Times New Roman"/>
                <w:noProof w:val="0"/>
                <w:sz w:val="24"/>
              </w:rPr>
              <w:t> ;</w:t>
            </w:r>
          </w:p>
        </w:tc>
        <w:tc>
          <w:tcPr>
            <w:tcW w:w="5637" w:type="dxa"/>
            <w:tcMar/>
          </w:tcPr>
          <w:p w:rsidRPr="00D268C9" w:rsidR="009824D6" w:rsidP="00A02A6A" w:rsidRDefault="009824D6" w14:paraId="67616BA7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Gelet op het advies van de Inspect</w:t>
            </w:r>
            <w:r w:rsidRPr="00D268C9" w:rsidR="00A02A6A">
              <w:rPr>
                <w:rFonts w:ascii="Times New Roman" w:hAnsi="Times New Roman"/>
                <w:noProof w:val="0"/>
                <w:sz w:val="24"/>
                <w:lang w:val="nl-BE"/>
              </w:rPr>
              <w:t>eur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 xml:space="preserve"> van Financiën</w:t>
            </w:r>
            <w:r w:rsidRPr="00D268C9" w:rsidR="00A02A6A">
              <w:rPr>
                <w:rFonts w:ascii="Times New Roman" w:hAnsi="Times New Roman"/>
                <w:noProof w:val="0"/>
                <w:sz w:val="24"/>
                <w:lang w:val="nl-BE"/>
              </w:rPr>
              <w:t>,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 xml:space="preserve"> gegeven op 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fldChar w:fldCharType="begin">
                <w:ffData>
                  <w:name w:val="Texte24"/>
                  <w:enabled/>
                  <w:calcOnExit w:val="0"/>
                  <w:textInput/>
                </w:ffData>
              </w:fldChar>
            </w:r>
            <w:bookmarkStart w:name="Texte24" w:id="4"/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instrText xml:space="preserve"> FORMTEXT </w:instrTex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fldChar w:fldCharType="separate"/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fldChar w:fldCharType="end"/>
            </w:r>
            <w:bookmarkEnd w:id="4"/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;</w:t>
            </w:r>
          </w:p>
        </w:tc>
      </w:tr>
      <w:tr w:rsidRPr="003D5297" w:rsidR="00433FE0" w:rsidTr="2CA8B097" w14:paraId="5622E4BC" w14:textId="77777777">
        <w:trPr>
          <w:jc w:val="center"/>
        </w:trPr>
        <w:tc>
          <w:tcPr>
            <w:tcW w:w="5636" w:type="dxa"/>
            <w:tcMar/>
          </w:tcPr>
          <w:p w:rsidRPr="006B47F4" w:rsidR="00433FE0" w:rsidRDefault="00433FE0" w14:paraId="0608B419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</w:p>
        </w:tc>
        <w:tc>
          <w:tcPr>
            <w:tcW w:w="5637" w:type="dxa"/>
            <w:tcMar/>
          </w:tcPr>
          <w:p w:rsidRPr="00D268C9" w:rsidR="00433FE0" w:rsidRDefault="00433FE0" w14:paraId="16F1D271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</w:p>
        </w:tc>
      </w:tr>
      <w:tr w:rsidRPr="00A950DA" w:rsidR="006B47F4" w:rsidTr="2CA8B097" w14:paraId="3DE9BD26" w14:textId="77777777">
        <w:trPr>
          <w:jc w:val="center"/>
        </w:trPr>
        <w:tc>
          <w:tcPr>
            <w:tcW w:w="5636" w:type="dxa"/>
            <w:tcMar/>
          </w:tcPr>
          <w:p w:rsidRPr="00D268C9" w:rsidR="006B47F4" w:rsidP="006B47F4" w:rsidRDefault="006B47F4" w14:paraId="13ADD62B" w14:textId="3E6034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342286">
              <w:rPr>
                <w:rFonts w:ascii="Times New Roman" w:hAnsi="Times New Roman"/>
                <w:noProof w:val="0"/>
                <w:sz w:val="24"/>
              </w:rPr>
              <w:t xml:space="preserve">Vu l’accord </w:t>
            </w:r>
            <w:r w:rsidR="00A950DA">
              <w:rPr>
                <w:rFonts w:ascii="Times New Roman" w:hAnsi="Times New Roman"/>
                <w:noProof w:val="0"/>
                <w:sz w:val="24"/>
              </w:rPr>
              <w:t>du Ministre du</w:t>
            </w:r>
            <w:r w:rsidRPr="00342286">
              <w:rPr>
                <w:rFonts w:ascii="Times New Roman" w:hAnsi="Times New Roman"/>
                <w:noProof w:val="0"/>
                <w:sz w:val="24"/>
              </w:rPr>
              <w:t xml:space="preserve"> Budget, donné le </w:t>
            </w:r>
            <w:r w:rsidRPr="00342286">
              <w:rPr>
                <w:rFonts w:ascii="Times New Roman" w:hAnsi="Times New Roman"/>
                <w:noProof w:val="0"/>
                <w:sz w:val="24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name="Texte5" w:id="5"/>
            <w:r w:rsidRPr="00342286">
              <w:rPr>
                <w:rFonts w:ascii="Times New Roman" w:hAnsi="Times New Roman"/>
                <w:noProof w:val="0"/>
                <w:sz w:val="24"/>
              </w:rPr>
              <w:instrText xml:space="preserve"> FORMTEXT </w:instrText>
            </w:r>
            <w:r w:rsidRPr="00342286">
              <w:rPr>
                <w:rFonts w:ascii="Times New Roman" w:hAnsi="Times New Roman"/>
                <w:noProof w:val="0"/>
                <w:sz w:val="24"/>
              </w:rPr>
            </w:r>
            <w:r w:rsidRPr="00342286">
              <w:rPr>
                <w:rFonts w:ascii="Times New Roman" w:hAnsi="Times New Roman"/>
                <w:noProof w:val="0"/>
                <w:sz w:val="24"/>
              </w:rPr>
              <w:fldChar w:fldCharType="separate"/>
            </w:r>
            <w:r w:rsidRPr="00342286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342286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342286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342286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342286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342286">
              <w:rPr>
                <w:rFonts w:ascii="Times New Roman" w:hAnsi="Times New Roman"/>
                <w:noProof w:val="0"/>
                <w:sz w:val="24"/>
              </w:rPr>
              <w:fldChar w:fldCharType="end"/>
            </w:r>
            <w:bookmarkEnd w:id="5"/>
            <w:r w:rsidRPr="00342286">
              <w:rPr>
                <w:rFonts w:ascii="Times New Roman" w:hAnsi="Times New Roman"/>
                <w:noProof w:val="0"/>
                <w:sz w:val="24"/>
              </w:rPr>
              <w:t> ;</w:t>
            </w:r>
          </w:p>
        </w:tc>
        <w:tc>
          <w:tcPr>
            <w:tcW w:w="5637" w:type="dxa"/>
            <w:tcMar/>
          </w:tcPr>
          <w:p w:rsidRPr="00342286" w:rsidR="006B47F4" w:rsidP="006B47F4" w:rsidRDefault="006B47F4" w14:paraId="0EFDE93F" w14:textId="70FADD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  <w:r w:rsidRPr="00342286">
              <w:rPr>
                <w:rFonts w:ascii="Times New Roman" w:hAnsi="Times New Roman"/>
                <w:noProof w:val="0"/>
                <w:sz w:val="24"/>
                <w:lang w:val="nl-BE"/>
              </w:rPr>
              <w:t xml:space="preserve">Gelet op </w:t>
            </w:r>
            <w:r w:rsidRPr="00342286"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de akkoordbevinding van de </w:t>
            </w:r>
            <w:r w:rsidR="00A950DA">
              <w:rPr>
                <w:rFonts w:ascii="Times New Roman" w:hAnsi="Times New Roman" w:cs="Arial"/>
                <w:noProof w:val="0"/>
                <w:sz w:val="24"/>
                <w:lang w:val="nl-BE"/>
              </w:rPr>
              <w:t>Minister voor</w:t>
            </w:r>
            <w:r w:rsidRPr="00342286"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 Begroting, d.d. </w:t>
            </w:r>
            <w:r w:rsidRPr="00342286">
              <w:rPr>
                <w:rFonts w:ascii="Times New Roman" w:hAnsi="Times New Roman" w:cs="Arial"/>
                <w:noProof w:val="0"/>
                <w:sz w:val="24"/>
                <w:lang w:val="nl-BE"/>
              </w:rPr>
              <w:fldChar w:fldCharType="begin">
                <w:ffData>
                  <w:name w:val="Texte23"/>
                  <w:enabled/>
                  <w:calcOnExit w:val="0"/>
                  <w:textInput/>
                </w:ffData>
              </w:fldChar>
            </w:r>
            <w:bookmarkStart w:name="Texte23" w:id="6"/>
            <w:r w:rsidRPr="00342286">
              <w:rPr>
                <w:rFonts w:ascii="Times New Roman" w:hAnsi="Times New Roman" w:cs="Arial"/>
                <w:noProof w:val="0"/>
                <w:sz w:val="24"/>
                <w:lang w:val="nl-BE"/>
              </w:rPr>
              <w:instrText xml:space="preserve"> FORMTEXT </w:instrText>
            </w:r>
            <w:r w:rsidRPr="00342286">
              <w:rPr>
                <w:rFonts w:ascii="Times New Roman" w:hAnsi="Times New Roman" w:cs="Arial"/>
                <w:noProof w:val="0"/>
                <w:sz w:val="24"/>
                <w:lang w:val="nl-BE"/>
              </w:rPr>
            </w:r>
            <w:r w:rsidRPr="00342286">
              <w:rPr>
                <w:rFonts w:ascii="Times New Roman" w:hAnsi="Times New Roman" w:cs="Arial"/>
                <w:noProof w:val="0"/>
                <w:sz w:val="24"/>
                <w:lang w:val="nl-BE"/>
              </w:rPr>
              <w:fldChar w:fldCharType="separate"/>
            </w:r>
            <w:r w:rsidRPr="00342286">
              <w:rPr>
                <w:rFonts w:ascii="Times New Roman" w:hAnsi="Times New Roman" w:cs="Arial"/>
                <w:noProof w:val="0"/>
                <w:sz w:val="24"/>
                <w:lang w:val="nl-BE"/>
              </w:rPr>
              <w:t> </w:t>
            </w:r>
            <w:r w:rsidRPr="00342286">
              <w:rPr>
                <w:rFonts w:ascii="Times New Roman" w:hAnsi="Times New Roman" w:cs="Arial"/>
                <w:noProof w:val="0"/>
                <w:sz w:val="24"/>
                <w:lang w:val="nl-BE"/>
              </w:rPr>
              <w:t> </w:t>
            </w:r>
            <w:r w:rsidRPr="00342286">
              <w:rPr>
                <w:rFonts w:ascii="Times New Roman" w:hAnsi="Times New Roman" w:cs="Arial"/>
                <w:noProof w:val="0"/>
                <w:sz w:val="24"/>
                <w:lang w:val="nl-BE"/>
              </w:rPr>
              <w:t> </w:t>
            </w:r>
            <w:r w:rsidRPr="00342286">
              <w:rPr>
                <w:rFonts w:ascii="Times New Roman" w:hAnsi="Times New Roman" w:cs="Arial"/>
                <w:noProof w:val="0"/>
                <w:sz w:val="24"/>
                <w:lang w:val="nl-BE"/>
              </w:rPr>
              <w:t> </w:t>
            </w:r>
            <w:r w:rsidRPr="00342286">
              <w:rPr>
                <w:rFonts w:ascii="Times New Roman" w:hAnsi="Times New Roman" w:cs="Arial"/>
                <w:noProof w:val="0"/>
                <w:sz w:val="24"/>
                <w:lang w:val="nl-BE"/>
              </w:rPr>
              <w:t> </w:t>
            </w:r>
            <w:r w:rsidRPr="00342286">
              <w:rPr>
                <w:rFonts w:ascii="Times New Roman" w:hAnsi="Times New Roman" w:cs="Arial"/>
                <w:noProof w:val="0"/>
                <w:sz w:val="24"/>
                <w:lang w:val="nl-BE"/>
              </w:rPr>
              <w:fldChar w:fldCharType="end"/>
            </w:r>
            <w:bookmarkEnd w:id="6"/>
            <w:r w:rsidRPr="00342286">
              <w:rPr>
                <w:rFonts w:ascii="Times New Roman" w:hAnsi="Times New Roman" w:cs="Arial"/>
                <w:noProof w:val="0"/>
                <w:sz w:val="24"/>
                <w:lang w:val="nl-BE"/>
              </w:rPr>
              <w:t>;</w:t>
            </w:r>
          </w:p>
        </w:tc>
      </w:tr>
      <w:tr w:rsidRPr="00A950DA" w:rsidR="00DC6C68" w:rsidTr="2CA8B097" w14:paraId="6B1EC15D" w14:textId="77777777">
        <w:trPr>
          <w:jc w:val="center"/>
        </w:trPr>
        <w:tc>
          <w:tcPr>
            <w:tcW w:w="5636" w:type="dxa"/>
            <w:tcMar/>
          </w:tcPr>
          <w:p w:rsidRPr="00A950DA" w:rsidR="00DC6C68" w:rsidP="00433FE0" w:rsidRDefault="00DC6C68" w14:paraId="4B0A3B89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</w:p>
        </w:tc>
        <w:tc>
          <w:tcPr>
            <w:tcW w:w="5637" w:type="dxa"/>
            <w:tcMar/>
          </w:tcPr>
          <w:p w:rsidRPr="00D268C9" w:rsidR="00DC6C68" w:rsidP="00A02A6A" w:rsidRDefault="00DC6C68" w14:paraId="629AE3B7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</w:p>
        </w:tc>
      </w:tr>
      <w:tr w:rsidRPr="003D5297" w:rsidR="00DC6C68" w:rsidTr="2CA8B097" w14:paraId="065DE928" w14:textId="77777777">
        <w:trPr>
          <w:jc w:val="center"/>
        </w:trPr>
        <w:tc>
          <w:tcPr>
            <w:tcW w:w="5636" w:type="dxa"/>
            <w:tcMar/>
          </w:tcPr>
          <w:p w:rsidRPr="00D268C9" w:rsidR="00DC6C68" w:rsidP="00DC6C68" w:rsidRDefault="00DC6C68" w14:paraId="15ECFD7B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D268C9">
              <w:rPr>
                <w:rFonts w:ascii="Times New Roman" w:hAnsi="Times New Roman"/>
                <w:noProof w:val="0"/>
                <w:sz w:val="24"/>
              </w:rPr>
              <w:t xml:space="preserve">Vu l’analyse d’impact de la réglementation réalisée conformément aux articles 6 et 7 de la loi du 15 décembre 2013 portant des dispositions diverses </w:t>
            </w:r>
            <w:r w:rsidRPr="00B56569" w:rsidR="00B56569">
              <w:rPr>
                <w:rFonts w:ascii="Times New Roman" w:hAnsi="Times New Roman"/>
                <w:noProof w:val="0"/>
                <w:sz w:val="24"/>
              </w:rPr>
              <w:t xml:space="preserve">concernant </w:t>
            </w:r>
            <w:r w:rsidR="00B56569">
              <w:rPr>
                <w:rFonts w:ascii="Times New Roman" w:hAnsi="Times New Roman"/>
                <w:noProof w:val="0"/>
                <w:sz w:val="24"/>
              </w:rPr>
              <w:t xml:space="preserve">la 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>simplification administrative ;</w:t>
            </w:r>
          </w:p>
        </w:tc>
        <w:tc>
          <w:tcPr>
            <w:tcW w:w="5637" w:type="dxa"/>
            <w:tcMar/>
          </w:tcPr>
          <w:p w:rsidRPr="00D268C9" w:rsidR="00DC6C68" w:rsidP="00DC6C68" w:rsidRDefault="00DC6C68" w14:paraId="3FC5125A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Gelet op de impactanalyse van de regelgeving, uitgevoerd overeenkomstig artikelen 6 en 7 van de wet van 15 december 2013 houdende diverse bepalingen inzake administratieve vereenvoudiging;</w:t>
            </w:r>
          </w:p>
        </w:tc>
      </w:tr>
      <w:tr w:rsidRPr="003D5297" w:rsidR="00433FE0" w:rsidTr="2CA8B097" w14:paraId="45A0AD98" w14:textId="77777777">
        <w:trPr>
          <w:jc w:val="center"/>
        </w:trPr>
        <w:tc>
          <w:tcPr>
            <w:tcW w:w="5636" w:type="dxa"/>
            <w:tcMar/>
          </w:tcPr>
          <w:p w:rsidRPr="006B47F4" w:rsidR="00433FE0" w:rsidRDefault="00433FE0" w14:paraId="5BC64A91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</w:p>
        </w:tc>
        <w:tc>
          <w:tcPr>
            <w:tcW w:w="5637" w:type="dxa"/>
            <w:tcMar/>
          </w:tcPr>
          <w:p w:rsidRPr="00D268C9" w:rsidR="00433FE0" w:rsidRDefault="00433FE0" w14:paraId="61278EDD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</w:p>
        </w:tc>
      </w:tr>
      <w:tr w:rsidRPr="003D5297" w:rsidR="0007774D" w:rsidTr="2CA8B097" w14:paraId="2EEC9763" w14:textId="77777777">
        <w:trPr>
          <w:jc w:val="center"/>
        </w:trPr>
        <w:tc>
          <w:tcPr>
            <w:tcW w:w="5636" w:type="dxa"/>
            <w:tcMar/>
          </w:tcPr>
          <w:p w:rsidRPr="00D268C9" w:rsidR="0007774D" w:rsidP="0007774D" w:rsidRDefault="0007774D" w14:paraId="40307CFB" w14:textId="33788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D268C9">
              <w:rPr>
                <w:rFonts w:ascii="Times New Roman" w:hAnsi="Times New Roman"/>
                <w:noProof w:val="0"/>
                <w:sz w:val="24"/>
              </w:rPr>
              <w:t xml:space="preserve">Vu l’avis n° 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r w:rsidRPr="00D268C9">
              <w:rPr>
                <w:rFonts w:ascii="Times New Roman" w:hAnsi="Times New Roman"/>
                <w:noProof w:val="0"/>
                <w:sz w:val="24"/>
              </w:rPr>
              <w:instrText xml:space="preserve"> FORMTEXT </w:instrText>
            </w:r>
            <w:r w:rsidRPr="00D268C9">
              <w:rPr>
                <w:rFonts w:ascii="Times New Roman" w:hAnsi="Times New Roman"/>
                <w:noProof w:val="0"/>
                <w:sz w:val="24"/>
              </w:rPr>
            </w:r>
            <w:r w:rsidRPr="00D268C9">
              <w:rPr>
                <w:rFonts w:ascii="Times New Roman" w:hAnsi="Times New Roman"/>
                <w:noProof w:val="0"/>
                <w:sz w:val="24"/>
              </w:rPr>
              <w:fldChar w:fldCharType="separate"/>
            </w:r>
            <w:r w:rsidRPr="00D268C9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fldChar w:fldCharType="end"/>
            </w:r>
            <w:r w:rsidRPr="00D268C9">
              <w:rPr>
                <w:rFonts w:ascii="Times New Roman" w:hAnsi="Times New Roman"/>
                <w:noProof w:val="0"/>
                <w:sz w:val="24"/>
              </w:rPr>
              <w:t xml:space="preserve"> du Conseil d</w:t>
            </w:r>
            <w:r w:rsidR="00A950DA">
              <w:rPr>
                <w:rFonts w:ascii="Times New Roman" w:hAnsi="Times New Roman"/>
                <w:noProof w:val="0"/>
                <w:sz w:val="24"/>
              </w:rPr>
              <w:t>’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 xml:space="preserve">Etat, donné le 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r w:rsidRPr="00D268C9">
              <w:rPr>
                <w:rFonts w:ascii="Times New Roman" w:hAnsi="Times New Roman"/>
                <w:noProof w:val="0"/>
                <w:sz w:val="24"/>
              </w:rPr>
              <w:instrText xml:space="preserve"> FORMTEXT </w:instrText>
            </w:r>
            <w:r w:rsidRPr="00D268C9">
              <w:rPr>
                <w:rFonts w:ascii="Times New Roman" w:hAnsi="Times New Roman"/>
                <w:noProof w:val="0"/>
                <w:sz w:val="24"/>
              </w:rPr>
            </w:r>
            <w:r w:rsidRPr="00D268C9">
              <w:rPr>
                <w:rFonts w:ascii="Times New Roman" w:hAnsi="Times New Roman"/>
                <w:noProof w:val="0"/>
                <w:sz w:val="24"/>
              </w:rPr>
              <w:fldChar w:fldCharType="separate"/>
            </w:r>
            <w:r w:rsidRPr="00D268C9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fldChar w:fldCharType="end"/>
            </w:r>
            <w:r w:rsidRPr="00D268C9">
              <w:rPr>
                <w:rFonts w:ascii="Times New Roman" w:hAnsi="Times New Roman"/>
                <w:noProof w:val="0"/>
                <w:sz w:val="24"/>
              </w:rPr>
              <w:t xml:space="preserve"> en application de l'article 84, §</w:t>
            </w:r>
            <w:r w:rsidRPr="00D268C9" w:rsidR="003A2229">
              <w:rPr>
                <w:rFonts w:ascii="Times New Roman" w:hAnsi="Times New Roman"/>
                <w:noProof w:val="0"/>
                <w:sz w:val="24"/>
              </w:rPr>
              <w:t> 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>1</w:t>
            </w:r>
            <w:r w:rsidRPr="00D268C9">
              <w:rPr>
                <w:rFonts w:ascii="Times New Roman" w:hAnsi="Times New Roman"/>
                <w:noProof w:val="0"/>
                <w:sz w:val="24"/>
                <w:vertAlign w:val="superscript"/>
              </w:rPr>
              <w:t>er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>, alinéa 1</w:t>
            </w:r>
            <w:r w:rsidRPr="00D268C9">
              <w:rPr>
                <w:rFonts w:ascii="Times New Roman" w:hAnsi="Times New Roman"/>
                <w:noProof w:val="0"/>
                <w:sz w:val="24"/>
                <w:vertAlign w:val="superscript"/>
              </w:rPr>
              <w:t>er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>, 2°, des lois sur le Conseil d'Etat, coordonnées le 12 janvier 1973 ;</w:t>
            </w:r>
          </w:p>
        </w:tc>
        <w:tc>
          <w:tcPr>
            <w:tcW w:w="5637" w:type="dxa"/>
            <w:tcMar/>
          </w:tcPr>
          <w:p w:rsidRPr="00D268C9" w:rsidR="0007774D" w:rsidP="0007774D" w:rsidRDefault="0007774D" w14:paraId="1F377E14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  <w:r w:rsidRPr="00D268C9"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Gelet op het advies nr. 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instrText xml:space="preserve"> FORMTEXT </w:instrTex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fldChar w:fldCharType="separate"/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fldChar w:fldCharType="end"/>
            </w:r>
            <w:r w:rsidRPr="00D268C9"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 van de Raad van State, gegeven op 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instrText xml:space="preserve"> FORMTEXT </w:instrTex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fldChar w:fldCharType="separate"/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 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fldChar w:fldCharType="end"/>
            </w:r>
            <w:r w:rsidRPr="00D268C9"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 in toepassing van artikel 84, §</w:t>
            </w:r>
            <w:r w:rsidRPr="00D268C9" w:rsidR="003A2229">
              <w:rPr>
                <w:rFonts w:ascii="Times New Roman" w:hAnsi="Times New Roman"/>
                <w:noProof w:val="0"/>
                <w:sz w:val="24"/>
                <w:lang w:val="nl-BE"/>
              </w:rPr>
              <w:t> </w:t>
            </w:r>
            <w:r w:rsidRPr="00D268C9">
              <w:rPr>
                <w:rFonts w:ascii="Times New Roman" w:hAnsi="Times New Roman" w:cs="Arial"/>
                <w:noProof w:val="0"/>
                <w:sz w:val="24"/>
                <w:lang w:val="nl-BE"/>
              </w:rPr>
              <w:t>1, eerste lid, 2°, van de wetten op de Raad van State</w:t>
            </w:r>
            <w:r w:rsidRPr="00D268C9" w:rsidR="00260F1A">
              <w:rPr>
                <w:rFonts w:ascii="Times New Roman" w:hAnsi="Times New Roman" w:cs="Arial"/>
                <w:noProof w:val="0"/>
                <w:sz w:val="24"/>
                <w:lang w:val="nl-BE"/>
              </w:rPr>
              <w:t>,</w:t>
            </w:r>
            <w:r w:rsidRPr="00D268C9"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 gecoördineerd op 12 januari 1973;</w:t>
            </w:r>
          </w:p>
        </w:tc>
      </w:tr>
      <w:tr w:rsidRPr="003D5297" w:rsidR="00433FE0" w:rsidTr="2CA8B097" w14:paraId="30A62A3E" w14:textId="77777777">
        <w:trPr>
          <w:jc w:val="center"/>
        </w:trPr>
        <w:tc>
          <w:tcPr>
            <w:tcW w:w="5636" w:type="dxa"/>
            <w:tcMar/>
          </w:tcPr>
          <w:p w:rsidRPr="006B47F4" w:rsidR="00433FE0" w:rsidRDefault="00433FE0" w14:paraId="45788DCD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</w:p>
        </w:tc>
        <w:tc>
          <w:tcPr>
            <w:tcW w:w="5637" w:type="dxa"/>
            <w:tcMar/>
          </w:tcPr>
          <w:p w:rsidRPr="00D268C9" w:rsidR="00433FE0" w:rsidRDefault="00433FE0" w14:paraId="3CE4CD56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noProof w:val="0"/>
                <w:sz w:val="24"/>
                <w:lang w:val="nl-BE"/>
              </w:rPr>
            </w:pPr>
          </w:p>
        </w:tc>
      </w:tr>
      <w:tr w:rsidRPr="003D5297" w:rsidR="009824D6" w:rsidTr="2CA8B097" w14:paraId="29E2320D" w14:textId="77777777">
        <w:trPr>
          <w:jc w:val="center"/>
        </w:trPr>
        <w:tc>
          <w:tcPr>
            <w:tcW w:w="5636" w:type="dxa"/>
            <w:tcMar/>
          </w:tcPr>
          <w:p w:rsidRPr="00D268C9" w:rsidR="009824D6" w:rsidP="00EF4326" w:rsidRDefault="00733588" w14:paraId="71AF69BB" w14:textId="531A82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D268C9">
              <w:rPr>
                <w:rFonts w:ascii="Times New Roman" w:hAnsi="Times New Roman"/>
                <w:noProof w:val="0"/>
                <w:sz w:val="24"/>
                <w:szCs w:val="24"/>
              </w:rPr>
              <w:t xml:space="preserve">Sur la proposition </w:t>
            </w:r>
            <w:r w:rsidRPr="00D268C9" w:rsidR="000D0C8C">
              <w:rPr>
                <w:rFonts w:ascii="Times New Roman" w:hAnsi="Times New Roman"/>
                <w:noProof w:val="0"/>
                <w:sz w:val="24"/>
                <w:szCs w:val="24"/>
              </w:rPr>
              <w:t>d</w:t>
            </w:r>
            <w:r w:rsidRPr="00D268C9">
              <w:rPr>
                <w:rFonts w:ascii="Times New Roman" w:hAnsi="Times New Roman"/>
                <w:noProof w:val="0"/>
                <w:sz w:val="24"/>
                <w:szCs w:val="24"/>
              </w:rPr>
              <w:t xml:space="preserve">u </w:t>
            </w:r>
            <w:r w:rsidRPr="00D268C9" w:rsidR="002C4764">
              <w:rPr>
                <w:rFonts w:ascii="Times New Roman" w:hAnsi="Times New Roman"/>
                <w:noProof w:val="0"/>
                <w:sz w:val="24"/>
                <w:szCs w:val="24"/>
              </w:rPr>
              <w:t>M</w:t>
            </w:r>
            <w:r w:rsidRPr="00D268C9" w:rsidR="009824D6">
              <w:rPr>
                <w:rFonts w:ascii="Times New Roman" w:hAnsi="Times New Roman"/>
                <w:noProof w:val="0"/>
                <w:sz w:val="24"/>
                <w:szCs w:val="24"/>
              </w:rPr>
              <w:t xml:space="preserve">inistre </w:t>
            </w:r>
            <w:r w:rsidR="006C1B9F">
              <w:rPr>
                <w:rFonts w:ascii="Times New Roman" w:hAnsi="Times New Roman"/>
                <w:noProof w:val="0"/>
                <w:sz w:val="24"/>
                <w:szCs w:val="24"/>
              </w:rPr>
              <w:t>des Personnes handicapées</w:t>
            </w:r>
            <w:r w:rsidRPr="00D268C9" w:rsidR="00041BD7">
              <w:rPr>
                <w:rFonts w:ascii="Times New Roman" w:hAnsi="Times New Roman"/>
                <w:noProof w:val="0"/>
                <w:sz w:val="24"/>
                <w:szCs w:val="24"/>
              </w:rPr>
              <w:t xml:space="preserve"> et </w:t>
            </w:r>
            <w:r w:rsidRPr="00D268C9" w:rsidR="00EF4326">
              <w:rPr>
                <w:rFonts w:ascii="Times New Roman" w:hAnsi="Times New Roman"/>
                <w:noProof w:val="0"/>
                <w:sz w:val="24"/>
                <w:szCs w:val="24"/>
              </w:rPr>
              <w:t>de</w:t>
            </w:r>
            <w:r w:rsidRPr="00D268C9" w:rsidR="00041BD7">
              <w:rPr>
                <w:rFonts w:ascii="Times New Roman" w:hAnsi="Times New Roman"/>
                <w:noProof w:val="0"/>
                <w:sz w:val="24"/>
                <w:szCs w:val="24"/>
              </w:rPr>
              <w:t xml:space="preserve"> l’avis des ministres qui en ont délibéré en Conseil</w:t>
            </w:r>
            <w:r w:rsidRPr="00D268C9" w:rsidR="00433FE0">
              <w:rPr>
                <w:rFonts w:ascii="Times New Roman" w:hAnsi="Times New Roman"/>
                <w:noProof w:val="0"/>
                <w:sz w:val="24"/>
                <w:szCs w:val="24"/>
              </w:rPr>
              <w:t>,</w:t>
            </w:r>
          </w:p>
        </w:tc>
        <w:tc>
          <w:tcPr>
            <w:tcW w:w="5637" w:type="dxa"/>
            <w:tcMar/>
          </w:tcPr>
          <w:p w:rsidRPr="00D268C9" w:rsidR="009824D6" w:rsidP="00433FE0" w:rsidRDefault="009824D6" w14:paraId="717829A2" w14:textId="72AE24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</w:pPr>
            <w:r w:rsidRPr="00D268C9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 xml:space="preserve">Op de voordracht van </w:t>
            </w:r>
            <w:r w:rsidRPr="00D268C9" w:rsidR="00733588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>de</w:t>
            </w:r>
            <w:r w:rsidRPr="00D268C9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 xml:space="preserve"> Minister </w:t>
            </w:r>
            <w:r w:rsidR="00415E1A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>van Personen met een handicap</w:t>
            </w:r>
            <w:r w:rsidRPr="00D268C9" w:rsidR="00041BD7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 xml:space="preserve"> en op het advies van de in Raad vergaderde ministers</w:t>
            </w:r>
            <w:r w:rsidRPr="00D268C9" w:rsidR="00433FE0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>,</w:t>
            </w:r>
          </w:p>
        </w:tc>
      </w:tr>
      <w:tr w:rsidRPr="003D5297" w:rsidR="00433FE0" w:rsidTr="2CA8B097" w14:paraId="47AC81FC" w14:textId="77777777">
        <w:trPr>
          <w:jc w:val="center"/>
        </w:trPr>
        <w:tc>
          <w:tcPr>
            <w:tcW w:w="5636" w:type="dxa"/>
            <w:tcMar/>
          </w:tcPr>
          <w:p w:rsidRPr="006B47F4" w:rsidR="00433FE0" w:rsidRDefault="00433FE0" w14:paraId="65A6DC7C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</w:p>
        </w:tc>
        <w:tc>
          <w:tcPr>
            <w:tcW w:w="5637" w:type="dxa"/>
            <w:tcMar/>
          </w:tcPr>
          <w:p w:rsidRPr="00D268C9" w:rsidR="00433FE0" w:rsidRDefault="00433FE0" w14:paraId="4D6570FD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noProof w:val="0"/>
                <w:sz w:val="24"/>
                <w:lang w:val="nl-BE"/>
              </w:rPr>
            </w:pPr>
          </w:p>
        </w:tc>
      </w:tr>
      <w:tr w:rsidRPr="003D5297" w:rsidR="009824D6" w:rsidTr="2CA8B097" w14:paraId="50DD04E0" w14:textId="77777777">
        <w:trPr>
          <w:jc w:val="center"/>
        </w:trPr>
        <w:tc>
          <w:tcPr>
            <w:tcW w:w="5636" w:type="dxa"/>
            <w:tcMar/>
          </w:tcPr>
          <w:p w:rsidRPr="00D268C9" w:rsidR="009824D6" w:rsidP="00433FE0" w:rsidRDefault="00733588" w14:paraId="400385DA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 w:val="0"/>
                <w:sz w:val="24"/>
              </w:rPr>
            </w:pPr>
            <w:r w:rsidRPr="00D268C9">
              <w:rPr>
                <w:rFonts w:ascii="Times New Roman" w:hAnsi="Times New Roman"/>
                <w:noProof w:val="0"/>
                <w:sz w:val="24"/>
              </w:rPr>
              <w:t>NOUS AVONS ARRÊTÉ ET ARRÊTONS :</w:t>
            </w:r>
          </w:p>
        </w:tc>
        <w:tc>
          <w:tcPr>
            <w:tcW w:w="5637" w:type="dxa"/>
            <w:tcMar/>
          </w:tcPr>
          <w:p w:rsidRPr="00D268C9" w:rsidR="009824D6" w:rsidP="00433FE0" w:rsidRDefault="00733588" w14:paraId="6232C5D9" w14:textId="777777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noProof w:val="0"/>
                <w:sz w:val="24"/>
                <w:lang w:val="nl-BE"/>
              </w:rPr>
            </w:pPr>
            <w:r w:rsidRPr="00D268C9">
              <w:rPr>
                <w:rFonts w:ascii="Times New Roman" w:hAnsi="Times New Roman" w:cs="Arial"/>
                <w:noProof w:val="0"/>
                <w:sz w:val="24"/>
                <w:lang w:val="nl-BE"/>
              </w:rPr>
              <w:t>HEBBEN WIJ BESLOTEN EN BESLUITEN WIJ:</w:t>
            </w:r>
          </w:p>
        </w:tc>
      </w:tr>
      <w:tr w:rsidRPr="003D5297" w:rsidR="00433FE0" w:rsidTr="2CA8B097" w14:paraId="45DCF358" w14:textId="77777777">
        <w:trPr>
          <w:jc w:val="center"/>
        </w:trPr>
        <w:tc>
          <w:tcPr>
            <w:tcW w:w="5636" w:type="dxa"/>
            <w:tcMar/>
          </w:tcPr>
          <w:p w:rsidRPr="006B47F4" w:rsidR="00433FE0" w:rsidP="00433FE0" w:rsidRDefault="00433FE0" w14:paraId="4A10E68F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  <w:lang w:val="nl-BE"/>
              </w:rPr>
            </w:pPr>
          </w:p>
        </w:tc>
        <w:tc>
          <w:tcPr>
            <w:tcW w:w="5637" w:type="dxa"/>
            <w:tcMar/>
          </w:tcPr>
          <w:p w:rsidRPr="00D268C9" w:rsidR="00433FE0" w:rsidP="00433FE0" w:rsidRDefault="00433FE0" w14:paraId="0569C5FB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noProof w:val="0"/>
                <w:sz w:val="24"/>
                <w:lang w:val="nl-BE"/>
              </w:rPr>
            </w:pPr>
          </w:p>
        </w:tc>
      </w:tr>
      <w:tr w:rsidRPr="003D5297" w:rsidR="009824D6" w:rsidTr="2CA8B097" w14:paraId="386E9BC1" w14:textId="77777777">
        <w:trPr>
          <w:jc w:val="center"/>
        </w:trPr>
        <w:tc>
          <w:tcPr>
            <w:tcW w:w="5636" w:type="dxa"/>
            <w:tcMar/>
          </w:tcPr>
          <w:p w:rsidRPr="00D268C9" w:rsidR="009824D6" w:rsidP="00433FE0" w:rsidRDefault="009824D6" w14:paraId="4870438C" w14:textId="5EBC15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D268C9">
              <w:rPr>
                <w:rFonts w:ascii="Times New Roman" w:hAnsi="Times New Roman"/>
                <w:b/>
                <w:bCs/>
                <w:noProof w:val="0"/>
                <w:sz w:val="24"/>
              </w:rPr>
              <w:t>Article</w:t>
            </w:r>
            <w:r w:rsidRPr="00D268C9" w:rsidR="00CF1E8C">
              <w:rPr>
                <w:rFonts w:ascii="Times New Roman" w:hAnsi="Times New Roman"/>
                <w:noProof w:val="0"/>
                <w:sz w:val="24"/>
              </w:rPr>
              <w:t> </w:t>
            </w:r>
            <w:r w:rsidRPr="00D268C9">
              <w:rPr>
                <w:rFonts w:ascii="Times New Roman" w:hAnsi="Times New Roman"/>
                <w:b/>
                <w:bCs/>
                <w:noProof w:val="0"/>
                <w:sz w:val="24"/>
              </w:rPr>
              <w:t>1</w:t>
            </w:r>
            <w:r w:rsidRPr="00D268C9">
              <w:rPr>
                <w:rFonts w:ascii="Times New Roman" w:hAnsi="Times New Roman"/>
                <w:b/>
                <w:bCs/>
                <w:noProof w:val="0"/>
                <w:sz w:val="24"/>
                <w:vertAlign w:val="superscript"/>
              </w:rPr>
              <w:t>er</w:t>
            </w:r>
            <w:r w:rsidRPr="00D268C9">
              <w:rPr>
                <w:rFonts w:ascii="Times New Roman" w:hAnsi="Times New Roman"/>
                <w:b/>
                <w:bCs/>
                <w:noProof w:val="0"/>
                <w:sz w:val="24"/>
              </w:rPr>
              <w:t>.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 xml:space="preserve"> </w:t>
            </w:r>
            <w:r w:rsidR="006C1B9F">
              <w:rPr>
                <w:rFonts w:ascii="Times New Roman" w:hAnsi="Times New Roman"/>
                <w:noProof w:val="0"/>
                <w:sz w:val="24"/>
              </w:rPr>
              <w:t>Dans l’article 6, § 1</w:t>
            </w:r>
            <w:r w:rsidRPr="006C1B9F" w:rsidR="006C1B9F">
              <w:rPr>
                <w:rFonts w:ascii="Times New Roman" w:hAnsi="Times New Roman"/>
                <w:noProof w:val="0"/>
                <w:sz w:val="24"/>
                <w:vertAlign w:val="superscript"/>
              </w:rPr>
              <w:t>er</w:t>
            </w:r>
            <w:r w:rsidR="006C1B9F">
              <w:rPr>
                <w:rFonts w:ascii="Times New Roman" w:hAnsi="Times New Roman"/>
                <w:noProof w:val="0"/>
                <w:sz w:val="24"/>
              </w:rPr>
              <w:t xml:space="preserve">, alinéa </w:t>
            </w:r>
            <w:r w:rsidR="00DA3A56">
              <w:rPr>
                <w:rFonts w:ascii="Times New Roman" w:hAnsi="Times New Roman"/>
                <w:noProof w:val="0"/>
                <w:sz w:val="24"/>
              </w:rPr>
              <w:t>1</w:t>
            </w:r>
            <w:r w:rsidRPr="00DA3A56" w:rsidR="00DA3A56">
              <w:rPr>
                <w:rFonts w:ascii="Times New Roman" w:hAnsi="Times New Roman"/>
                <w:noProof w:val="0"/>
                <w:sz w:val="24"/>
                <w:vertAlign w:val="superscript"/>
              </w:rPr>
              <w:t>er</w:t>
            </w:r>
            <w:r w:rsidR="00DA3A56">
              <w:rPr>
                <w:rFonts w:ascii="Times New Roman" w:hAnsi="Times New Roman"/>
                <w:noProof w:val="0"/>
                <w:sz w:val="24"/>
              </w:rPr>
              <w:t xml:space="preserve">, 2°, </w:t>
            </w:r>
            <w:r w:rsidR="00FD37BB">
              <w:rPr>
                <w:rFonts w:ascii="Times New Roman" w:hAnsi="Times New Roman"/>
                <w:noProof w:val="0"/>
                <w:sz w:val="24"/>
              </w:rPr>
              <w:t xml:space="preserve">de la loi </w:t>
            </w:r>
            <w:r w:rsidR="008A09FD">
              <w:rPr>
                <w:rFonts w:ascii="Times New Roman" w:hAnsi="Times New Roman"/>
                <w:noProof w:val="0"/>
                <w:sz w:val="24"/>
              </w:rPr>
              <w:t xml:space="preserve">du 27 février 1987 relative aux allocations aux personnes handicapées, </w:t>
            </w:r>
            <w:r w:rsidR="00DA3A56">
              <w:rPr>
                <w:rFonts w:ascii="Times New Roman" w:hAnsi="Times New Roman"/>
                <w:noProof w:val="0"/>
                <w:sz w:val="24"/>
              </w:rPr>
              <w:t xml:space="preserve">modifié en dernier lieu par l’arrêté royal du </w:t>
            </w:r>
            <w:r w:rsidR="00364DD6">
              <w:rPr>
                <w:rFonts w:ascii="Times New Roman" w:hAnsi="Times New Roman"/>
                <w:noProof w:val="0"/>
                <w:sz w:val="24"/>
              </w:rPr>
              <w:t xml:space="preserve">29 janvier 2023, </w:t>
            </w:r>
            <w:r w:rsidR="00906528">
              <w:rPr>
                <w:rFonts w:ascii="Times New Roman" w:hAnsi="Times New Roman"/>
                <w:noProof w:val="0"/>
                <w:sz w:val="24"/>
              </w:rPr>
              <w:t>le montant « </w:t>
            </w:r>
            <w:r w:rsidR="00873842">
              <w:rPr>
                <w:rFonts w:ascii="Times New Roman" w:hAnsi="Times New Roman"/>
                <w:noProof w:val="0"/>
                <w:sz w:val="24"/>
              </w:rPr>
              <w:t>9.2</w:t>
            </w:r>
            <w:r w:rsidR="007D4ACA">
              <w:rPr>
                <w:rFonts w:ascii="Times New Roman" w:hAnsi="Times New Roman"/>
                <w:noProof w:val="0"/>
                <w:sz w:val="24"/>
              </w:rPr>
              <w:t xml:space="preserve">86,53 » est remplacé </w:t>
            </w:r>
            <w:r w:rsidR="004E1AFA">
              <w:rPr>
                <w:rFonts w:ascii="Times New Roman" w:hAnsi="Times New Roman"/>
                <w:noProof w:val="0"/>
                <w:sz w:val="24"/>
              </w:rPr>
              <w:t>par le montant « </w:t>
            </w:r>
            <w:r w:rsidRPr="00EF3328" w:rsidR="00EF3328">
              <w:rPr>
                <w:rFonts w:ascii="Times New Roman" w:hAnsi="Times New Roman"/>
                <w:noProof w:val="0"/>
                <w:sz w:val="24"/>
              </w:rPr>
              <w:t>9.472,26</w:t>
            </w:r>
            <w:r w:rsidR="00EF3328">
              <w:rPr>
                <w:rFonts w:ascii="Times New Roman" w:hAnsi="Times New Roman"/>
                <w:noProof w:val="0"/>
                <w:sz w:val="24"/>
              </w:rPr>
              <w:t> ».</w:t>
            </w:r>
          </w:p>
        </w:tc>
        <w:tc>
          <w:tcPr>
            <w:tcW w:w="5637" w:type="dxa"/>
            <w:tcMar/>
          </w:tcPr>
          <w:p w:rsidRPr="00874047" w:rsidR="009824D6" w:rsidP="6B58C910" w:rsidRDefault="009824D6" w14:paraId="15DC1DC4" w14:textId="774325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noProof w:val="0"/>
                <w:sz w:val="24"/>
                <w:szCs w:val="24"/>
                <w:lang w:val="nl-BE"/>
              </w:rPr>
            </w:pPr>
            <w:r w:rsidRPr="6B58C910">
              <w:rPr>
                <w:rFonts w:ascii="Times New Roman" w:hAnsi="Times New Roman" w:cs="Arial"/>
                <w:b/>
                <w:bCs/>
                <w:noProof w:val="0"/>
                <w:sz w:val="24"/>
                <w:szCs w:val="24"/>
                <w:lang w:val="nl-BE"/>
              </w:rPr>
              <w:t>Artikel</w:t>
            </w:r>
            <w:r w:rsidRPr="6B58C910" w:rsidR="00CF1E8C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> </w:t>
            </w:r>
            <w:r w:rsidRPr="6B58C910">
              <w:rPr>
                <w:rFonts w:ascii="Times New Roman" w:hAnsi="Times New Roman" w:cs="Arial"/>
                <w:b/>
                <w:bCs/>
                <w:noProof w:val="0"/>
                <w:sz w:val="24"/>
                <w:szCs w:val="24"/>
                <w:lang w:val="nl-BE"/>
              </w:rPr>
              <w:t>1.</w:t>
            </w:r>
            <w:r w:rsidRPr="6B58C910">
              <w:rPr>
                <w:rFonts w:ascii="Times New Roman" w:hAnsi="Times New Roman" w:cs="Arial"/>
                <w:noProof w:val="0"/>
                <w:sz w:val="24"/>
                <w:szCs w:val="24"/>
                <w:lang w:val="nl-BE"/>
              </w:rPr>
              <w:t xml:space="preserve"> </w:t>
            </w:r>
            <w:r w:rsidRPr="6B58C910" w:rsidR="00EC2BAA">
              <w:rPr>
                <w:rFonts w:ascii="Times New Roman" w:hAnsi="Times New Roman" w:cs="Arial"/>
                <w:noProof w:val="0"/>
                <w:sz w:val="24"/>
                <w:szCs w:val="24"/>
                <w:lang w:val="nl-BE"/>
              </w:rPr>
              <w:t xml:space="preserve"> In artikel 6, § 1, eerste lid, </w:t>
            </w:r>
            <w:r w:rsidRPr="6B58C910" w:rsidR="00535F8A">
              <w:rPr>
                <w:rFonts w:ascii="Times New Roman" w:hAnsi="Times New Roman" w:cs="Arial"/>
                <w:noProof w:val="0"/>
                <w:sz w:val="24"/>
                <w:szCs w:val="24"/>
                <w:lang w:val="nl-BE"/>
              </w:rPr>
              <w:t xml:space="preserve">2°, </w:t>
            </w:r>
            <w:r w:rsidRPr="6B58C910" w:rsidR="00EC2BAA">
              <w:rPr>
                <w:rFonts w:ascii="Times New Roman" w:hAnsi="Times New Roman" w:cs="Arial"/>
                <w:noProof w:val="0"/>
                <w:sz w:val="24"/>
                <w:szCs w:val="24"/>
                <w:lang w:val="nl-BE"/>
              </w:rPr>
              <w:t>van de wet van 27 februari 1987 betreffende de tegemoetkomingen aan personen met een handicap, la</w:t>
            </w:r>
            <w:r w:rsidRPr="6B58C910" w:rsidR="00462F4D">
              <w:rPr>
                <w:rFonts w:ascii="Times New Roman" w:hAnsi="Times New Roman" w:cs="Arial"/>
                <w:noProof w:val="0"/>
                <w:sz w:val="24"/>
                <w:szCs w:val="24"/>
                <w:lang w:val="nl-BE"/>
              </w:rPr>
              <w:t>a</w:t>
            </w:r>
            <w:r w:rsidRPr="6B58C910" w:rsidR="00EC2BAA">
              <w:rPr>
                <w:rFonts w:ascii="Times New Roman" w:hAnsi="Times New Roman" w:cs="Arial"/>
                <w:noProof w:val="0"/>
                <w:sz w:val="24"/>
                <w:szCs w:val="24"/>
                <w:lang w:val="nl-BE"/>
              </w:rPr>
              <w:t>t</w:t>
            </w:r>
            <w:r w:rsidRPr="6B58C910" w:rsidR="00C03FA6">
              <w:rPr>
                <w:rFonts w:ascii="Times New Roman" w:hAnsi="Times New Roman" w:cs="Arial"/>
                <w:noProof w:val="0"/>
                <w:sz w:val="24"/>
                <w:szCs w:val="24"/>
                <w:lang w:val="nl-BE"/>
              </w:rPr>
              <w:t xml:space="preserve">stelijk </w:t>
            </w:r>
            <w:r w:rsidRPr="6B58C910" w:rsidR="00A531ED">
              <w:rPr>
                <w:rFonts w:ascii="Times New Roman" w:hAnsi="Times New Roman" w:cs="Arial"/>
                <w:noProof w:val="0"/>
                <w:sz w:val="24"/>
                <w:szCs w:val="24"/>
                <w:lang w:val="nl-BE"/>
              </w:rPr>
              <w:t>gewijzigd</w:t>
            </w:r>
            <w:r w:rsidRPr="6B58C910" w:rsidR="00462F4D">
              <w:rPr>
                <w:rFonts w:ascii="Times New Roman" w:hAnsi="Times New Roman" w:cs="Arial"/>
                <w:noProof w:val="0"/>
                <w:sz w:val="24"/>
                <w:szCs w:val="24"/>
                <w:lang w:val="nl-BE"/>
              </w:rPr>
              <w:t xml:space="preserve"> bij het besluit </w:t>
            </w:r>
            <w:r w:rsidRPr="6B58C910" w:rsidR="00CE2F66">
              <w:rPr>
                <w:rFonts w:ascii="Times New Roman" w:hAnsi="Times New Roman" w:cs="Arial"/>
                <w:noProof w:val="0"/>
                <w:sz w:val="24"/>
                <w:szCs w:val="24"/>
                <w:lang w:val="nl-BE"/>
              </w:rPr>
              <w:t>van 29 januari 2023</w:t>
            </w:r>
            <w:r w:rsidRPr="6B58C910" w:rsidR="0059141C">
              <w:rPr>
                <w:rFonts w:ascii="Times New Roman" w:hAnsi="Times New Roman" w:cs="Arial"/>
                <w:noProof w:val="0"/>
                <w:sz w:val="24"/>
                <w:szCs w:val="24"/>
                <w:lang w:val="nl-BE"/>
              </w:rPr>
              <w:t xml:space="preserve"> wordt het bedrag “</w:t>
            </w:r>
            <w:r w:rsidRPr="6B58C910" w:rsidR="0059141C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 xml:space="preserve">9.286,53” vervangen door </w:t>
            </w:r>
            <w:r w:rsidRPr="6B58C910" w:rsidR="00874047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>het bedrag “9.472,26”.</w:t>
            </w:r>
          </w:p>
        </w:tc>
      </w:tr>
      <w:tr w:rsidRPr="003D5297" w:rsidR="00433FE0" w:rsidTr="2CA8B097" w14:paraId="55AC8633" w14:textId="77777777">
        <w:trPr>
          <w:jc w:val="center"/>
        </w:trPr>
        <w:tc>
          <w:tcPr>
            <w:tcW w:w="5636" w:type="dxa"/>
            <w:tcMar/>
          </w:tcPr>
          <w:p w:rsidRPr="00EC2BAA" w:rsidR="00433FE0" w:rsidRDefault="00433FE0" w14:paraId="065A13C2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noProof w:val="0"/>
                <w:sz w:val="24"/>
                <w:lang w:val="nl-BE"/>
              </w:rPr>
            </w:pPr>
          </w:p>
        </w:tc>
        <w:tc>
          <w:tcPr>
            <w:tcW w:w="5637" w:type="dxa"/>
            <w:tcMar/>
          </w:tcPr>
          <w:p w:rsidRPr="00D268C9" w:rsidR="00433FE0" w:rsidRDefault="00433FE0" w14:paraId="48B4A862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bCs/>
                <w:noProof w:val="0"/>
                <w:sz w:val="24"/>
                <w:lang w:val="nl-BE"/>
              </w:rPr>
            </w:pPr>
          </w:p>
        </w:tc>
      </w:tr>
      <w:tr w:rsidRPr="00105303" w:rsidR="003D5297" w:rsidTr="2CA8B097" w14:paraId="4195B4AE" w14:textId="77777777">
        <w:trPr>
          <w:jc w:val="center"/>
        </w:trPr>
        <w:tc>
          <w:tcPr>
            <w:tcW w:w="5636" w:type="dxa"/>
            <w:tcMar/>
          </w:tcPr>
          <w:p w:rsidRPr="003D5297" w:rsidR="003D5297" w:rsidP="6B58C910" w:rsidRDefault="003D5297" w14:paraId="51695F67" w14:textId="262C63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1"/>
                <w:bCs w:val="1"/>
                <w:noProof w:val="0"/>
                <w:sz w:val="24"/>
                <w:szCs w:val="24"/>
              </w:rPr>
            </w:pPr>
            <w:r w:rsidRPr="2CA8B097" w:rsidR="003D5297">
              <w:rPr>
                <w:rFonts w:ascii="Times New Roman" w:hAnsi="Times New Roman"/>
                <w:b w:val="1"/>
                <w:bCs w:val="1"/>
                <w:noProof w:val="0"/>
                <w:sz w:val="24"/>
                <w:szCs w:val="24"/>
              </w:rPr>
              <w:t xml:space="preserve">Art. 2. </w:t>
            </w:r>
            <w:r w:rsidRPr="2CA8B097" w:rsidR="003D5297">
              <w:rPr>
                <w:rFonts w:ascii="Times New Roman" w:hAnsi="Times New Roman"/>
                <w:noProof w:val="0"/>
                <w:sz w:val="24"/>
                <w:szCs w:val="24"/>
              </w:rPr>
              <w:t>Dans l’article 6, § 1</w:t>
            </w:r>
            <w:r w:rsidRPr="2CA8B097" w:rsidR="003D5297">
              <w:rPr>
                <w:rFonts w:ascii="Times New Roman" w:hAnsi="Times New Roman"/>
                <w:noProof w:val="0"/>
                <w:sz w:val="24"/>
                <w:szCs w:val="24"/>
                <w:vertAlign w:val="superscript"/>
              </w:rPr>
              <w:t>er</w:t>
            </w:r>
            <w:r w:rsidRPr="2CA8B097" w:rsidR="003D5297">
              <w:rPr>
                <w:rFonts w:ascii="Times New Roman" w:hAnsi="Times New Roman"/>
                <w:noProof w:val="0"/>
                <w:sz w:val="24"/>
                <w:szCs w:val="24"/>
              </w:rPr>
              <w:t>, alinéa 1</w:t>
            </w:r>
            <w:r w:rsidRPr="2CA8B097" w:rsidR="003D5297">
              <w:rPr>
                <w:rFonts w:ascii="Times New Roman" w:hAnsi="Times New Roman"/>
                <w:noProof w:val="0"/>
                <w:sz w:val="24"/>
                <w:szCs w:val="24"/>
                <w:vertAlign w:val="superscript"/>
              </w:rPr>
              <w:t>er</w:t>
            </w:r>
            <w:r w:rsidRPr="2CA8B097" w:rsidR="003D5297">
              <w:rPr>
                <w:rFonts w:ascii="Times New Roman" w:hAnsi="Times New Roman"/>
                <w:noProof w:val="0"/>
                <w:sz w:val="24"/>
                <w:szCs w:val="24"/>
              </w:rPr>
              <w:t xml:space="preserve">, 2°, de la loi du 27 février 1987 relative aux allocations aux personnes handicapées, modifié en dernier lieu par l’arrêté royal du </w:t>
            </w:r>
            <w:r w:rsidRPr="2CA8B097" w:rsidR="2CAE15AC">
              <w:rPr>
                <w:rFonts w:ascii="Times New Roman" w:hAnsi="Times New Roman"/>
                <w:noProof w:val="0"/>
                <w:sz w:val="24"/>
                <w:szCs w:val="24"/>
              </w:rPr>
              <w:t>29 janvier 2023</w:t>
            </w:r>
            <w:r w:rsidRPr="2CA8B097" w:rsidR="003D5297">
              <w:rPr>
                <w:rFonts w:ascii="Times New Roman" w:hAnsi="Times New Roman"/>
                <w:noProof w:val="0"/>
                <w:sz w:val="24"/>
                <w:szCs w:val="24"/>
              </w:rPr>
              <w:t>, le montant « 9.472,26 » est remplacé par le montant</w:t>
            </w:r>
            <w:r w:rsidRPr="2CA8B097" w:rsidR="00117716">
              <w:rPr>
                <w:rFonts w:ascii="Times New Roman" w:hAnsi="Times New Roman"/>
                <w:noProof w:val="0"/>
                <w:sz w:val="24"/>
                <w:szCs w:val="24"/>
              </w:rPr>
              <w:t xml:space="preserve"> « 9.661,71 ».</w:t>
            </w:r>
          </w:p>
        </w:tc>
        <w:tc>
          <w:tcPr>
            <w:tcW w:w="5637" w:type="dxa"/>
            <w:tcMar/>
          </w:tcPr>
          <w:p w:rsidRPr="00B64D63" w:rsidR="003D5297" w:rsidP="6B58C910" w:rsidRDefault="00105303" w14:paraId="527DDD0A" w14:textId="2D0478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noProof w:val="0"/>
                <w:sz w:val="24"/>
                <w:szCs w:val="24"/>
                <w:lang w:val="nl-BE"/>
              </w:rPr>
            </w:pPr>
            <w:r w:rsidRPr="6B58C910">
              <w:rPr>
                <w:rFonts w:ascii="Times New Roman" w:hAnsi="Times New Roman" w:cs="Arial"/>
                <w:b/>
                <w:bCs/>
                <w:noProof w:val="0"/>
                <w:sz w:val="24"/>
                <w:szCs w:val="24"/>
                <w:lang w:val="nl-BE"/>
              </w:rPr>
              <w:t>Art. 2.</w:t>
            </w:r>
            <w:r w:rsidRPr="6B58C910">
              <w:rPr>
                <w:rFonts w:ascii="Times New Roman" w:hAnsi="Times New Roman" w:cs="Arial"/>
                <w:noProof w:val="0"/>
                <w:sz w:val="24"/>
                <w:szCs w:val="24"/>
                <w:lang w:val="nl-BE"/>
              </w:rPr>
              <w:t xml:space="preserve">  In artikel 6, § 1, eerste lid, 2°, van de wet van 27 februari 1987 betreffende de tegemoetkomingen aan personen met een handicap, laatstelijk gewijzigd bij het besluit van 29 januari 2023 wordt het bedrag “</w:t>
            </w:r>
            <w:r w:rsidRPr="6B58C910" w:rsidR="00B64D63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>9.472,26” vervangen door het bedrag “9.661,71”.</w:t>
            </w:r>
          </w:p>
        </w:tc>
      </w:tr>
      <w:tr w:rsidRPr="00105303" w:rsidR="003D5297" w:rsidTr="2CA8B097" w14:paraId="5883BD4A" w14:textId="77777777">
        <w:trPr>
          <w:jc w:val="center"/>
        </w:trPr>
        <w:tc>
          <w:tcPr>
            <w:tcW w:w="5636" w:type="dxa"/>
            <w:tcMar/>
          </w:tcPr>
          <w:p w:rsidRPr="00105303" w:rsidR="003D5297" w:rsidRDefault="003D5297" w14:paraId="3C33113C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noProof w:val="0"/>
                <w:sz w:val="24"/>
                <w:lang w:val="nl-BE"/>
              </w:rPr>
            </w:pPr>
          </w:p>
        </w:tc>
        <w:tc>
          <w:tcPr>
            <w:tcW w:w="5637" w:type="dxa"/>
            <w:tcMar/>
          </w:tcPr>
          <w:p w:rsidRPr="00105303" w:rsidR="003D5297" w:rsidRDefault="003D5297" w14:paraId="0E291127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bCs/>
                <w:noProof w:val="0"/>
                <w:sz w:val="24"/>
                <w:lang w:val="nl-BE"/>
              </w:rPr>
            </w:pPr>
          </w:p>
        </w:tc>
      </w:tr>
      <w:tr w:rsidRPr="00B64D63" w:rsidR="003D5297" w:rsidTr="2CA8B097" w14:paraId="78D145F4" w14:textId="77777777">
        <w:trPr>
          <w:jc w:val="center"/>
        </w:trPr>
        <w:tc>
          <w:tcPr>
            <w:tcW w:w="5636" w:type="dxa"/>
            <w:tcMar/>
          </w:tcPr>
          <w:p w:rsidRPr="00117716" w:rsidR="003D5297" w:rsidRDefault="00117716" w14:paraId="317B2B65" w14:textId="2C35C2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noProof w:val="0"/>
                <w:sz w:val="24"/>
              </w:rPr>
            </w:pPr>
            <w:r>
              <w:rPr>
                <w:rFonts w:ascii="Times New Roman" w:hAnsi="Times New Roman"/>
                <w:b/>
                <w:noProof w:val="0"/>
                <w:sz w:val="24"/>
              </w:rPr>
              <w:t xml:space="preserve">Art. 3. </w:t>
            </w:r>
            <w:r>
              <w:rPr>
                <w:rFonts w:ascii="Times New Roman" w:hAnsi="Times New Roman"/>
                <w:bCs/>
                <w:noProof w:val="0"/>
                <w:sz w:val="24"/>
              </w:rPr>
              <w:t>L’article 1</w:t>
            </w:r>
            <w:r w:rsidRPr="00117716">
              <w:rPr>
                <w:rFonts w:ascii="Times New Roman" w:hAnsi="Times New Roman"/>
                <w:bCs/>
                <w:noProof w:val="0"/>
                <w:sz w:val="24"/>
                <w:vertAlign w:val="superscript"/>
              </w:rPr>
              <w:t>er</w:t>
            </w:r>
            <w:r>
              <w:rPr>
                <w:rFonts w:ascii="Times New Roman" w:hAnsi="Times New Roman"/>
                <w:bCs/>
                <w:noProof w:val="0"/>
                <w:sz w:val="24"/>
              </w:rPr>
              <w:t xml:space="preserve"> produit ses effets le 1</w:t>
            </w:r>
            <w:r w:rsidRPr="00117716">
              <w:rPr>
                <w:rFonts w:ascii="Times New Roman" w:hAnsi="Times New Roman"/>
                <w:bCs/>
                <w:noProof w:val="0"/>
                <w:sz w:val="24"/>
                <w:vertAlign w:val="superscript"/>
              </w:rPr>
              <w:t>er</w:t>
            </w:r>
            <w:r>
              <w:rPr>
                <w:rFonts w:ascii="Times New Roman" w:hAnsi="Times New Roman"/>
                <w:bCs/>
                <w:noProof w:val="0"/>
                <w:sz w:val="24"/>
              </w:rPr>
              <w:t xml:space="preserve"> janvier 2026.</w:t>
            </w:r>
          </w:p>
        </w:tc>
        <w:tc>
          <w:tcPr>
            <w:tcW w:w="5637" w:type="dxa"/>
            <w:tcMar/>
          </w:tcPr>
          <w:p w:rsidRPr="00B64D63" w:rsidR="003D5297" w:rsidRDefault="00B64D63" w14:paraId="5D3C9948" w14:textId="34DFD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bCs/>
                <w:noProof w:val="0"/>
                <w:sz w:val="24"/>
                <w:lang w:val="nl-BE"/>
              </w:rPr>
            </w:pPr>
            <w:r w:rsidRPr="00B64D63">
              <w:rPr>
                <w:rFonts w:ascii="Times New Roman" w:hAnsi="Times New Roman" w:cs="Arial"/>
                <w:b/>
                <w:noProof w:val="0"/>
                <w:sz w:val="24"/>
                <w:lang w:val="nl-BE"/>
              </w:rPr>
              <w:t xml:space="preserve">Art. 3. </w:t>
            </w:r>
            <w:r>
              <w:rPr>
                <w:rFonts w:ascii="Times New Roman" w:hAnsi="Times New Roman" w:cs="Arial"/>
                <w:noProof w:val="0"/>
                <w:sz w:val="24"/>
                <w:lang w:val="nl-BE"/>
              </w:rPr>
              <w:t>Artikel</w:t>
            </w:r>
            <w:r w:rsidR="002702BC"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 1</w:t>
            </w:r>
            <w:r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 </w:t>
            </w:r>
            <w:r w:rsidRPr="002A3DD4"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heeft uitwerking met ingang van 1 </w:t>
            </w:r>
            <w:r>
              <w:rPr>
                <w:rFonts w:ascii="Times New Roman" w:hAnsi="Times New Roman" w:cs="Arial"/>
                <w:noProof w:val="0"/>
                <w:sz w:val="24"/>
                <w:lang w:val="nl-BE"/>
              </w:rPr>
              <w:t>januari 2026.</w:t>
            </w:r>
          </w:p>
        </w:tc>
      </w:tr>
      <w:tr w:rsidRPr="00B64D63" w:rsidR="00117716" w:rsidTr="2CA8B097" w14:paraId="40178937" w14:textId="77777777">
        <w:trPr>
          <w:jc w:val="center"/>
        </w:trPr>
        <w:tc>
          <w:tcPr>
            <w:tcW w:w="5636" w:type="dxa"/>
            <w:tcMar/>
          </w:tcPr>
          <w:p w:rsidRPr="00B64D63" w:rsidR="00117716" w:rsidRDefault="00117716" w14:paraId="692CCD23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noProof w:val="0"/>
                <w:sz w:val="24"/>
                <w:lang w:val="nl-BE"/>
              </w:rPr>
            </w:pPr>
          </w:p>
        </w:tc>
        <w:tc>
          <w:tcPr>
            <w:tcW w:w="5637" w:type="dxa"/>
            <w:tcMar/>
          </w:tcPr>
          <w:p w:rsidRPr="00B64D63" w:rsidR="00117716" w:rsidRDefault="00117716" w14:paraId="76C6B4EB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bCs/>
                <w:noProof w:val="0"/>
                <w:sz w:val="24"/>
                <w:lang w:val="nl-BE"/>
              </w:rPr>
            </w:pPr>
          </w:p>
        </w:tc>
      </w:tr>
      <w:tr w:rsidRPr="003172DA" w:rsidR="00117716" w:rsidTr="2CA8B097" w14:paraId="3BCA3665" w14:textId="77777777">
        <w:trPr>
          <w:jc w:val="center"/>
        </w:trPr>
        <w:tc>
          <w:tcPr>
            <w:tcW w:w="5636" w:type="dxa"/>
            <w:tcMar/>
          </w:tcPr>
          <w:p w:rsidRPr="00117716" w:rsidR="00117716" w:rsidRDefault="00117716" w14:paraId="72CA3634" w14:textId="6068B7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noProof w:val="0"/>
                <w:sz w:val="24"/>
              </w:rPr>
            </w:pPr>
            <w:r>
              <w:rPr>
                <w:rFonts w:ascii="Times New Roman" w:hAnsi="Times New Roman"/>
                <w:bCs/>
                <w:noProof w:val="0"/>
                <w:sz w:val="24"/>
              </w:rPr>
              <w:t>L’article 2 entre en vigueur le 1</w:t>
            </w:r>
            <w:r w:rsidRPr="00117716">
              <w:rPr>
                <w:rFonts w:ascii="Times New Roman" w:hAnsi="Times New Roman"/>
                <w:bCs/>
                <w:noProof w:val="0"/>
                <w:sz w:val="24"/>
                <w:vertAlign w:val="superscript"/>
              </w:rPr>
              <w:t>er</w:t>
            </w:r>
            <w:r>
              <w:rPr>
                <w:rFonts w:ascii="Times New Roman" w:hAnsi="Times New Roman"/>
                <w:bCs/>
                <w:noProof w:val="0"/>
                <w:sz w:val="24"/>
              </w:rPr>
              <w:t xml:space="preserve"> janvier 2028.</w:t>
            </w:r>
          </w:p>
        </w:tc>
        <w:tc>
          <w:tcPr>
            <w:tcW w:w="5637" w:type="dxa"/>
            <w:tcMar/>
          </w:tcPr>
          <w:p w:rsidRPr="003172DA" w:rsidR="00117716" w:rsidRDefault="002702BC" w14:paraId="528E651F" w14:textId="65D601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bCs/>
                <w:noProof w:val="0"/>
                <w:sz w:val="24"/>
                <w:lang w:val="nl-BE"/>
              </w:rPr>
            </w:pPr>
            <w:r w:rsidRPr="003172DA">
              <w:rPr>
                <w:rFonts w:ascii="Times New Roman" w:hAnsi="Times New Roman" w:cs="Arial"/>
                <w:bCs/>
                <w:noProof w:val="0"/>
                <w:sz w:val="24"/>
                <w:lang w:val="nl-BE"/>
              </w:rPr>
              <w:t xml:space="preserve">Artikel 2 </w:t>
            </w:r>
            <w:r w:rsidRPr="003172DA" w:rsidR="003172DA">
              <w:rPr>
                <w:rFonts w:ascii="Times New Roman" w:hAnsi="Times New Roman" w:cs="Arial"/>
                <w:bCs/>
                <w:noProof w:val="0"/>
                <w:sz w:val="24"/>
                <w:lang w:val="nl-BE"/>
              </w:rPr>
              <w:t>treedt in werking op 1 januari 202</w:t>
            </w:r>
            <w:r w:rsidR="003172DA">
              <w:rPr>
                <w:rFonts w:ascii="Times New Roman" w:hAnsi="Times New Roman" w:cs="Arial"/>
                <w:bCs/>
                <w:noProof w:val="0"/>
                <w:sz w:val="24"/>
                <w:lang w:val="nl-BE"/>
              </w:rPr>
              <w:t>8</w:t>
            </w:r>
            <w:r w:rsidRPr="003172DA" w:rsidR="003172DA">
              <w:rPr>
                <w:rFonts w:ascii="Times New Roman" w:hAnsi="Times New Roman" w:cs="Arial"/>
                <w:bCs/>
                <w:noProof w:val="0"/>
                <w:sz w:val="24"/>
                <w:lang w:val="nl-BE"/>
              </w:rPr>
              <w:t>.</w:t>
            </w:r>
          </w:p>
        </w:tc>
      </w:tr>
      <w:tr w:rsidRPr="003172DA" w:rsidR="00117716" w:rsidTr="2CA8B097" w14:paraId="21168EB4" w14:textId="77777777">
        <w:trPr>
          <w:jc w:val="center"/>
        </w:trPr>
        <w:tc>
          <w:tcPr>
            <w:tcW w:w="5636" w:type="dxa"/>
            <w:tcMar/>
          </w:tcPr>
          <w:p w:rsidRPr="003172DA" w:rsidR="00117716" w:rsidRDefault="00117716" w14:paraId="45F9A277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noProof w:val="0"/>
                <w:sz w:val="24"/>
                <w:lang w:val="nl-BE"/>
              </w:rPr>
            </w:pPr>
          </w:p>
        </w:tc>
        <w:tc>
          <w:tcPr>
            <w:tcW w:w="5637" w:type="dxa"/>
            <w:tcMar/>
          </w:tcPr>
          <w:p w:rsidRPr="003172DA" w:rsidR="00117716" w:rsidRDefault="00117716" w14:paraId="14DA986F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bCs/>
                <w:noProof w:val="0"/>
                <w:sz w:val="24"/>
                <w:lang w:val="nl-BE"/>
              </w:rPr>
            </w:pPr>
          </w:p>
        </w:tc>
      </w:tr>
      <w:tr w:rsidRPr="003D5297" w:rsidR="009824D6" w:rsidTr="2CA8B097" w14:paraId="11985C65" w14:textId="77777777">
        <w:trPr>
          <w:jc w:val="center"/>
        </w:trPr>
        <w:tc>
          <w:tcPr>
            <w:tcW w:w="5636" w:type="dxa"/>
            <w:tcMar/>
          </w:tcPr>
          <w:p w:rsidRPr="00D268C9" w:rsidR="009824D6" w:rsidP="00433FE0" w:rsidRDefault="009824D6" w14:paraId="56A5411F" w14:textId="2AB31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D268C9">
              <w:rPr>
                <w:rFonts w:ascii="Times New Roman" w:hAnsi="Times New Roman"/>
                <w:b/>
                <w:bCs/>
                <w:noProof w:val="0"/>
                <w:sz w:val="24"/>
              </w:rPr>
              <w:t>Art.</w:t>
            </w:r>
            <w:r w:rsidRPr="00D268C9" w:rsidR="00CF1E8C">
              <w:rPr>
                <w:rFonts w:ascii="Times New Roman" w:hAnsi="Times New Roman"/>
                <w:b/>
                <w:noProof w:val="0"/>
                <w:sz w:val="24"/>
              </w:rPr>
              <w:t> </w:t>
            </w:r>
            <w:r w:rsidR="00117716">
              <w:rPr>
                <w:rFonts w:ascii="Times New Roman" w:hAnsi="Times New Roman"/>
                <w:b/>
                <w:bCs/>
                <w:noProof w:val="0"/>
                <w:sz w:val="24"/>
              </w:rPr>
              <w:t>4</w:t>
            </w:r>
            <w:r w:rsidRPr="00D268C9">
              <w:rPr>
                <w:rFonts w:ascii="Times New Roman" w:hAnsi="Times New Roman"/>
                <w:b/>
                <w:bCs/>
                <w:noProof w:val="0"/>
                <w:sz w:val="24"/>
              </w:rPr>
              <w:t>.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 xml:space="preserve"> </w:t>
            </w:r>
            <w:r w:rsidR="00D1591C">
              <w:rPr>
                <w:rFonts w:ascii="Times New Roman" w:hAnsi="Times New Roman"/>
                <w:noProof w:val="0"/>
                <w:sz w:val="24"/>
              </w:rPr>
              <w:t xml:space="preserve">Le présent arrêté </w:t>
            </w:r>
            <w:r w:rsidR="00E14252">
              <w:rPr>
                <w:rFonts w:ascii="Times New Roman" w:hAnsi="Times New Roman"/>
                <w:noProof w:val="0"/>
                <w:sz w:val="24"/>
              </w:rPr>
              <w:t>produit ses effets le 1</w:t>
            </w:r>
            <w:r w:rsidRPr="00E14252" w:rsidR="00E14252">
              <w:rPr>
                <w:rFonts w:ascii="Times New Roman" w:hAnsi="Times New Roman"/>
                <w:noProof w:val="0"/>
                <w:sz w:val="24"/>
                <w:vertAlign w:val="superscript"/>
              </w:rPr>
              <w:t>er</w:t>
            </w:r>
            <w:r w:rsidR="00E14252">
              <w:rPr>
                <w:rFonts w:ascii="Times New Roman" w:hAnsi="Times New Roman"/>
                <w:noProof w:val="0"/>
                <w:sz w:val="24"/>
              </w:rPr>
              <w:t xml:space="preserve"> janvier 2026.</w:t>
            </w:r>
          </w:p>
        </w:tc>
        <w:tc>
          <w:tcPr>
            <w:tcW w:w="5637" w:type="dxa"/>
            <w:tcMar/>
          </w:tcPr>
          <w:p w:rsidRPr="002A3DD4" w:rsidR="009824D6" w:rsidP="00433FE0" w:rsidRDefault="00CF1E8C" w14:paraId="1CC02000" w14:textId="02D00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noProof w:val="0"/>
                <w:sz w:val="24"/>
                <w:lang w:val="nl-BE"/>
              </w:rPr>
            </w:pPr>
            <w:r w:rsidRPr="00D268C9">
              <w:rPr>
                <w:rFonts w:ascii="Times New Roman" w:hAnsi="Times New Roman" w:cs="Arial"/>
                <w:b/>
                <w:bCs/>
                <w:noProof w:val="0"/>
                <w:sz w:val="24"/>
                <w:lang w:val="nl-BE"/>
              </w:rPr>
              <w:t>Art.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 </w:t>
            </w:r>
            <w:r w:rsidR="003172DA">
              <w:rPr>
                <w:rFonts w:ascii="Times New Roman" w:hAnsi="Times New Roman" w:cs="Arial"/>
                <w:b/>
                <w:bCs/>
                <w:noProof w:val="0"/>
                <w:sz w:val="24"/>
                <w:lang w:val="nl-BE"/>
              </w:rPr>
              <w:t>4</w:t>
            </w:r>
            <w:r w:rsidRPr="00D268C9" w:rsidR="009824D6">
              <w:rPr>
                <w:rFonts w:ascii="Times New Roman" w:hAnsi="Times New Roman" w:cs="Arial"/>
                <w:b/>
                <w:bCs/>
                <w:noProof w:val="0"/>
                <w:sz w:val="24"/>
                <w:lang w:val="nl-BE"/>
              </w:rPr>
              <w:t>.</w:t>
            </w:r>
            <w:r w:rsidRPr="00D268C9" w:rsidR="009824D6"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 </w:t>
            </w:r>
            <w:r w:rsidR="00874047"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Dit besluit </w:t>
            </w:r>
            <w:r w:rsidRPr="002A3DD4" w:rsidR="002A3DD4"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heeft uitwerking met ingang van 1 </w:t>
            </w:r>
            <w:r w:rsidR="002A3DD4">
              <w:rPr>
                <w:rFonts w:ascii="Times New Roman" w:hAnsi="Times New Roman" w:cs="Arial"/>
                <w:noProof w:val="0"/>
                <w:sz w:val="24"/>
                <w:lang w:val="nl-BE"/>
              </w:rPr>
              <w:t>januari 2026.</w:t>
            </w:r>
          </w:p>
        </w:tc>
      </w:tr>
      <w:tr w:rsidRPr="003D5297" w:rsidR="00433FE0" w:rsidTr="2CA8B097" w14:paraId="3D65751D" w14:textId="77777777">
        <w:trPr>
          <w:jc w:val="center"/>
        </w:trPr>
        <w:tc>
          <w:tcPr>
            <w:tcW w:w="5636" w:type="dxa"/>
            <w:tcMar/>
          </w:tcPr>
          <w:p w:rsidRPr="00874047" w:rsidR="00433FE0" w:rsidRDefault="00433FE0" w14:paraId="1D1D519B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noProof w:val="0"/>
                <w:sz w:val="24"/>
                <w:lang w:val="nl-BE"/>
              </w:rPr>
            </w:pPr>
          </w:p>
        </w:tc>
        <w:tc>
          <w:tcPr>
            <w:tcW w:w="5637" w:type="dxa"/>
            <w:tcMar/>
          </w:tcPr>
          <w:p w:rsidRPr="00D268C9" w:rsidR="00433FE0" w:rsidRDefault="00433FE0" w14:paraId="08D062A8" w14:textId="777777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bCs/>
                <w:noProof w:val="0"/>
                <w:sz w:val="24"/>
                <w:lang w:val="nl-BE"/>
              </w:rPr>
            </w:pPr>
          </w:p>
        </w:tc>
      </w:tr>
      <w:tr w:rsidRPr="003D5297" w:rsidR="009824D6" w:rsidTr="2CA8B097" w14:paraId="690DE447" w14:textId="77777777">
        <w:trPr>
          <w:jc w:val="center"/>
        </w:trPr>
        <w:tc>
          <w:tcPr>
            <w:tcW w:w="5636" w:type="dxa"/>
            <w:tcMar/>
          </w:tcPr>
          <w:p w:rsidRPr="00D268C9" w:rsidR="009824D6" w:rsidP="0077578B" w:rsidRDefault="00CF1E8C" w14:paraId="314C6CD9" w14:textId="69EA6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D268C9">
              <w:rPr>
                <w:rFonts w:ascii="Times New Roman" w:hAnsi="Times New Roman"/>
                <w:b/>
                <w:bCs/>
                <w:noProof w:val="0"/>
                <w:sz w:val="24"/>
              </w:rPr>
              <w:t>Art.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> </w:t>
            </w:r>
            <w:r w:rsidR="00117716">
              <w:rPr>
                <w:rFonts w:ascii="Times New Roman" w:hAnsi="Times New Roman"/>
                <w:b/>
                <w:bCs/>
                <w:noProof w:val="0"/>
                <w:sz w:val="24"/>
              </w:rPr>
              <w:t>5</w:t>
            </w:r>
            <w:r w:rsidRPr="00D268C9" w:rsidR="003A2229">
              <w:rPr>
                <w:rFonts w:ascii="Times New Roman" w:hAnsi="Times New Roman"/>
                <w:b/>
                <w:bCs/>
                <w:noProof w:val="0"/>
                <w:sz w:val="24"/>
              </w:rPr>
              <w:t>.</w:t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t xml:space="preserve"> </w:t>
            </w:r>
            <w:r w:rsidRPr="00D268C9" w:rsidR="0077578B">
              <w:rPr>
                <w:rFonts w:ascii="Times New Roman" w:hAnsi="Times New Roman"/>
                <w:noProof w:val="0"/>
                <w:sz w:val="24"/>
              </w:rPr>
              <w:t>Le m</w:t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t xml:space="preserve">inistre qui a </w:t>
            </w:r>
            <w:r w:rsidR="005D76DF">
              <w:rPr>
                <w:rFonts w:ascii="Times New Roman" w:hAnsi="Times New Roman"/>
                <w:noProof w:val="0"/>
                <w:sz w:val="24"/>
              </w:rPr>
              <w:t>les Personnes handicapées</w:t>
            </w:r>
            <w:r w:rsidRPr="00D268C9" w:rsidR="009824D6">
              <w:rPr>
                <w:rFonts w:ascii="Times New Roman" w:hAnsi="Times New Roman"/>
                <w:noProof w:val="0"/>
                <w:sz w:val="24"/>
              </w:rPr>
              <w:t xml:space="preserve"> dans ses attributions est chargé de</w:t>
            </w:r>
            <w:r w:rsidRPr="00D268C9" w:rsidR="00433FE0">
              <w:rPr>
                <w:rFonts w:ascii="Times New Roman" w:hAnsi="Times New Roman"/>
                <w:noProof w:val="0"/>
                <w:sz w:val="24"/>
              </w:rPr>
              <w:t xml:space="preserve"> l’exécution du présent arrêté.</w:t>
            </w:r>
          </w:p>
        </w:tc>
        <w:tc>
          <w:tcPr>
            <w:tcW w:w="5637" w:type="dxa"/>
            <w:tcMar/>
          </w:tcPr>
          <w:p w:rsidRPr="00D268C9" w:rsidR="009824D6" w:rsidP="0077578B" w:rsidRDefault="00CF1E8C" w14:paraId="5BF88B89" w14:textId="622D05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noProof w:val="0"/>
                <w:sz w:val="24"/>
                <w:lang w:val="nl-BE"/>
              </w:rPr>
            </w:pPr>
            <w:r w:rsidRPr="00D268C9">
              <w:rPr>
                <w:rFonts w:ascii="Times New Roman" w:hAnsi="Times New Roman" w:cs="Arial"/>
                <w:b/>
                <w:bCs/>
                <w:noProof w:val="0"/>
                <w:sz w:val="24"/>
                <w:lang w:val="nl-BE"/>
              </w:rPr>
              <w:t>Art.</w:t>
            </w:r>
            <w:r w:rsidRPr="00D268C9">
              <w:rPr>
                <w:rFonts w:ascii="Times New Roman" w:hAnsi="Times New Roman"/>
                <w:noProof w:val="0"/>
                <w:sz w:val="24"/>
                <w:lang w:val="nl-BE"/>
              </w:rPr>
              <w:t> </w:t>
            </w:r>
            <w:r w:rsidR="003172DA">
              <w:rPr>
                <w:rFonts w:ascii="Times New Roman" w:hAnsi="Times New Roman" w:cs="Arial"/>
                <w:b/>
                <w:bCs/>
                <w:noProof w:val="0"/>
                <w:sz w:val="24"/>
                <w:lang w:val="nl-BE"/>
              </w:rPr>
              <w:t>5</w:t>
            </w:r>
            <w:r w:rsidRPr="00D268C9" w:rsidR="003A2229">
              <w:rPr>
                <w:rFonts w:ascii="Times New Roman" w:hAnsi="Times New Roman" w:cs="Arial"/>
                <w:b/>
                <w:bCs/>
                <w:noProof w:val="0"/>
                <w:sz w:val="24"/>
                <w:lang w:val="nl-BE"/>
              </w:rPr>
              <w:t>.</w:t>
            </w:r>
            <w:r w:rsidRPr="00D268C9" w:rsidR="009824D6"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 </w:t>
            </w:r>
            <w:r w:rsidRPr="00D268C9" w:rsidR="0077578B">
              <w:rPr>
                <w:rFonts w:ascii="Times New Roman" w:hAnsi="Times New Roman" w:cs="Arial"/>
                <w:noProof w:val="0"/>
                <w:sz w:val="24"/>
                <w:lang w:val="nl-BE"/>
              </w:rPr>
              <w:t>De</w:t>
            </w:r>
            <w:r w:rsidRPr="00D268C9" w:rsidR="009824D6"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 </w:t>
            </w:r>
            <w:r w:rsidRPr="00D268C9" w:rsidR="0077578B">
              <w:rPr>
                <w:rFonts w:ascii="Times New Roman" w:hAnsi="Times New Roman" w:cs="Arial"/>
                <w:noProof w:val="0"/>
                <w:sz w:val="24"/>
                <w:lang w:val="nl-BE"/>
              </w:rPr>
              <w:t>m</w:t>
            </w:r>
            <w:r w:rsidRPr="00D268C9" w:rsidR="009824D6"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inister </w:t>
            </w:r>
            <w:r w:rsidRPr="00D268C9" w:rsidR="00A80FB9">
              <w:rPr>
                <w:rFonts w:ascii="Times New Roman" w:hAnsi="Times New Roman" w:cs="Arial"/>
                <w:noProof w:val="0"/>
                <w:sz w:val="24"/>
                <w:lang w:val="nl-BE"/>
              </w:rPr>
              <w:t>bevoegd v</w:t>
            </w:r>
            <w:r w:rsidR="00E53D23">
              <w:rPr>
                <w:rFonts w:ascii="Times New Roman" w:hAnsi="Times New Roman" w:cs="Arial"/>
                <w:noProof w:val="0"/>
                <w:sz w:val="24"/>
                <w:lang w:val="nl-BE"/>
              </w:rPr>
              <w:t>oor Personen met een handicap</w:t>
            </w:r>
            <w:r w:rsidRPr="00D268C9" w:rsidR="009824D6"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 is belast met</w:t>
            </w:r>
            <w:r w:rsidRPr="00D268C9" w:rsidR="00433FE0">
              <w:rPr>
                <w:rFonts w:ascii="Times New Roman" w:hAnsi="Times New Roman" w:cs="Arial"/>
                <w:noProof w:val="0"/>
                <w:sz w:val="24"/>
                <w:lang w:val="nl-BE"/>
              </w:rPr>
              <w:t xml:space="preserve"> de uitvoering van dit besluit.</w:t>
            </w:r>
          </w:p>
        </w:tc>
      </w:tr>
      <w:tr w:rsidRPr="00044657" w:rsidR="009824D6" w:rsidTr="2CA8B097" w14:paraId="6C1A3BE2" w14:textId="77777777">
        <w:trPr>
          <w:jc w:val="center"/>
        </w:trPr>
        <w:tc>
          <w:tcPr>
            <w:tcW w:w="5636" w:type="dxa"/>
            <w:tcMar/>
          </w:tcPr>
          <w:p w:rsidRPr="006B47F4" w:rsidR="009824D6" w:rsidRDefault="009824D6" w14:paraId="54FB6C01" w14:textId="77777777">
            <w:pPr>
              <w:keepNext/>
              <w:rPr>
                <w:rFonts w:ascii="Times New Roman" w:hAnsi="Times New Roman"/>
                <w:noProof w:val="0"/>
                <w:sz w:val="24"/>
                <w:lang w:val="nl-BE"/>
              </w:rPr>
            </w:pPr>
          </w:p>
          <w:p w:rsidRPr="006B47F4" w:rsidR="009824D6" w:rsidRDefault="009824D6" w14:paraId="4C6B5800" w14:textId="77777777">
            <w:pPr>
              <w:keepNext/>
              <w:rPr>
                <w:rFonts w:ascii="Times New Roman" w:hAnsi="Times New Roman"/>
                <w:noProof w:val="0"/>
                <w:sz w:val="24"/>
                <w:lang w:val="nl-BE"/>
              </w:rPr>
            </w:pPr>
          </w:p>
          <w:p w:rsidRPr="00D268C9" w:rsidR="009824D6" w:rsidRDefault="009824D6" w14:paraId="4D1BD895" w14:textId="77777777">
            <w:pPr>
              <w:keepNext/>
              <w:rPr>
                <w:rFonts w:ascii="Times New Roman" w:hAnsi="Times New Roman"/>
                <w:noProof w:val="0"/>
                <w:sz w:val="24"/>
              </w:rPr>
            </w:pPr>
            <w:r w:rsidRPr="00D268C9">
              <w:rPr>
                <w:rFonts w:ascii="Times New Roman" w:hAnsi="Times New Roman"/>
                <w:noProof w:val="0"/>
                <w:sz w:val="24"/>
              </w:rPr>
              <w:t>Donné à</w:t>
            </w:r>
            <w:r w:rsidRPr="00D268C9">
              <w:rPr>
                <w:rFonts w:ascii="Times New Roman" w:hAnsi="Times New Roman"/>
                <w:noProof w:val="0"/>
                <w:sz w:val="24"/>
              </w:rPr>
              <w:tab/>
            </w:r>
            <w:r w:rsidRPr="00D268C9">
              <w:rPr>
                <w:rFonts w:ascii="Times New Roman" w:hAnsi="Times New Roman"/>
                <w:noProof w:val="0"/>
                <w:sz w:val="24"/>
              </w:rPr>
              <w:tab/>
            </w:r>
            <w:r w:rsidRPr="00D268C9">
              <w:rPr>
                <w:rFonts w:ascii="Times New Roman" w:hAnsi="Times New Roman"/>
                <w:noProof w:val="0"/>
                <w:sz w:val="24"/>
              </w:rPr>
              <w:tab/>
            </w:r>
            <w:r w:rsidRPr="00D268C9">
              <w:rPr>
                <w:rFonts w:ascii="Times New Roman" w:hAnsi="Times New Roman"/>
                <w:noProof w:val="0"/>
                <w:sz w:val="24"/>
              </w:rPr>
              <w:t xml:space="preserve">, le </w:t>
            </w:r>
          </w:p>
          <w:p w:rsidRPr="00D268C9" w:rsidR="009824D6" w:rsidP="00044657" w:rsidRDefault="009824D6" w14:paraId="44B17F0C" w14:textId="2030ECDC">
            <w:pPr>
              <w:keepNext/>
              <w:spacing w:before="2835"/>
              <w:jc w:val="center"/>
              <w:rPr>
                <w:rFonts w:ascii="Times New Roman" w:hAnsi="Times New Roman"/>
                <w:noProof w:val="0"/>
                <w:sz w:val="24"/>
              </w:rPr>
            </w:pPr>
            <w:r w:rsidRPr="00D268C9">
              <w:rPr>
                <w:rFonts w:ascii="Times New Roman" w:hAnsi="Times New Roman"/>
                <w:noProof w:val="0"/>
                <w:sz w:val="24"/>
              </w:rPr>
              <w:t>Par le Roi</w:t>
            </w:r>
            <w:r w:rsidRPr="00D268C9" w:rsidR="002C4764">
              <w:rPr>
                <w:rFonts w:ascii="Times New Roman" w:hAnsi="Times New Roman"/>
                <w:noProof w:val="0"/>
                <w:sz w:val="24"/>
              </w:rPr>
              <w:t> :</w:t>
            </w:r>
          </w:p>
        </w:tc>
        <w:tc>
          <w:tcPr>
            <w:tcW w:w="5637" w:type="dxa"/>
            <w:tcMar/>
          </w:tcPr>
          <w:p w:rsidRPr="006B47F4" w:rsidR="009824D6" w:rsidRDefault="009824D6" w14:paraId="6863D795" w14:textId="77777777">
            <w:pPr>
              <w:keepNext/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  <w:p w:rsidRPr="006B47F4" w:rsidR="009824D6" w:rsidRDefault="009824D6" w14:paraId="5952625E" w14:textId="77777777">
            <w:pPr>
              <w:keepNext/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  <w:p w:rsidRPr="00D268C9" w:rsidR="009824D6" w:rsidRDefault="009824D6" w14:paraId="489497ED" w14:textId="77777777">
            <w:pPr>
              <w:keepNext/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</w:pPr>
            <w:r w:rsidRPr="00D268C9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>Gegeven te</w:t>
            </w:r>
            <w:r w:rsidRPr="00D268C9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ab/>
            </w:r>
            <w:r w:rsidRPr="00D268C9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ab/>
            </w:r>
            <w:r w:rsidRPr="00D268C9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ab/>
            </w:r>
          </w:p>
          <w:p w:rsidRPr="00D268C9" w:rsidR="009824D6" w:rsidP="00044657" w:rsidRDefault="009824D6" w14:paraId="49DADB41" w14:textId="0FFB7291">
            <w:pPr>
              <w:keepNext/>
              <w:spacing w:before="2835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</w:pPr>
            <w:r w:rsidRPr="00D268C9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>Van Koningswege:</w:t>
            </w:r>
          </w:p>
        </w:tc>
      </w:tr>
      <w:tr w:rsidRPr="003D5297" w:rsidR="00044657" w:rsidTr="2CA8B097" w14:paraId="31E9A9F1" w14:textId="77777777">
        <w:trPr>
          <w:jc w:val="center"/>
        </w:trPr>
        <w:tc>
          <w:tcPr>
            <w:tcW w:w="5636" w:type="dxa"/>
            <w:tcMar/>
          </w:tcPr>
          <w:p w:rsidRPr="00044657" w:rsidR="00044657" w:rsidP="00044657" w:rsidRDefault="00044657" w14:paraId="2DE3DB20" w14:textId="477C49A6">
            <w:pPr>
              <w:keepNext/>
              <w:spacing w:before="240"/>
              <w:jc w:val="center"/>
              <w:rPr>
                <w:rFonts w:ascii="Times New Roman" w:hAnsi="Times New Roman"/>
                <w:noProof w:val="0"/>
                <w:sz w:val="24"/>
              </w:rPr>
            </w:pPr>
            <w:r w:rsidRPr="00D268C9">
              <w:rPr>
                <w:rFonts w:ascii="Times New Roman" w:hAnsi="Times New Roman"/>
                <w:noProof w:val="0"/>
                <w:sz w:val="24"/>
              </w:rPr>
              <w:t xml:space="preserve">Le Ministre </w:t>
            </w:r>
            <w:r w:rsidR="00E53D23">
              <w:rPr>
                <w:rFonts w:ascii="Times New Roman" w:hAnsi="Times New Roman"/>
                <w:noProof w:val="0"/>
                <w:sz w:val="24"/>
              </w:rPr>
              <w:t>des Personnes handicapées</w:t>
            </w:r>
            <w:r>
              <w:rPr>
                <w:rFonts w:ascii="Times New Roman" w:hAnsi="Times New Roman"/>
                <w:noProof w:val="0"/>
                <w:sz w:val="24"/>
              </w:rPr>
              <w:t>,</w:t>
            </w:r>
          </w:p>
        </w:tc>
        <w:tc>
          <w:tcPr>
            <w:tcW w:w="5637" w:type="dxa"/>
            <w:tcMar/>
          </w:tcPr>
          <w:p w:rsidRPr="00044657" w:rsidR="00044657" w:rsidP="00044657" w:rsidRDefault="00044657" w14:paraId="195A227C" w14:textId="3F0D2EB3">
            <w:pPr>
              <w:keepNext/>
              <w:spacing w:before="24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</w:pPr>
            <w:r w:rsidRPr="00D268C9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 xml:space="preserve">De Minister </w:t>
            </w:r>
            <w:r w:rsidR="00E53D23"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>van Personen met een handicap</w:t>
            </w:r>
            <w:r>
              <w:rPr>
                <w:rFonts w:ascii="Times New Roman" w:hAnsi="Times New Roman"/>
                <w:noProof w:val="0"/>
                <w:sz w:val="24"/>
                <w:szCs w:val="24"/>
                <w:lang w:val="nl-BE"/>
              </w:rPr>
              <w:t>,</w:t>
            </w:r>
          </w:p>
        </w:tc>
      </w:tr>
      <w:tr w:rsidRPr="00043C67" w:rsidR="009824D6" w:rsidTr="2CA8B097" w14:paraId="2E1E95DA" w14:textId="77777777">
        <w:trPr>
          <w:jc w:val="center"/>
        </w:trPr>
        <w:tc>
          <w:tcPr>
            <w:tcW w:w="11273" w:type="dxa"/>
            <w:gridSpan w:val="2"/>
            <w:tcMar/>
          </w:tcPr>
          <w:p w:rsidRPr="00D268C9" w:rsidR="009824D6" w:rsidRDefault="00E53D23" w14:paraId="45782B36" w14:textId="3CB68F88">
            <w:pPr>
              <w:spacing w:before="1680"/>
              <w:jc w:val="center"/>
              <w:rPr>
                <w:rFonts w:ascii="Times New Roman" w:hAnsi="Times New Roman"/>
                <w:noProof w:val="0"/>
                <w:sz w:val="24"/>
                <w:lang w:val="nl-BE"/>
              </w:rPr>
            </w:pPr>
            <w:r>
              <w:rPr>
                <w:rFonts w:ascii="Times New Roman" w:hAnsi="Times New Roman"/>
                <w:noProof w:val="0"/>
                <w:sz w:val="24"/>
                <w:lang w:val="nl-BE"/>
              </w:rPr>
              <w:t>Rob Beenders</w:t>
            </w:r>
          </w:p>
        </w:tc>
      </w:tr>
    </w:tbl>
    <w:p w:rsidRPr="00D61F28" w:rsidR="009824D6" w:rsidRDefault="009824D6" w14:paraId="6667A0DD" w14:textId="77777777">
      <w:pPr>
        <w:rPr>
          <w:rFonts w:ascii="Times New Roman" w:hAnsi="Times New Roman"/>
          <w:sz w:val="24"/>
          <w:lang w:val="nl-BE"/>
        </w:rPr>
      </w:pPr>
    </w:p>
    <w:sectPr w:rsidRPr="00D61F28" w:rsidR="009824D6" w:rsidSect="007D58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orient="portrait" w:code="9"/>
      <w:pgMar w:top="1134" w:right="567" w:bottom="1418" w:left="567" w:header="567" w:footer="709" w:gutter="0"/>
      <w:cols w:space="720"/>
      <w:titlePg/>
      <w:docGrid w:linePitch="299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E32B3" w:rsidRDefault="004E32B3" w14:paraId="57DD6A8F" w14:textId="77777777">
      <w:r>
        <w:separator/>
      </w:r>
    </w:p>
  </w:endnote>
  <w:endnote w:type="continuationSeparator" w:id="0">
    <w:p w:rsidR="004E32B3" w:rsidRDefault="004E32B3" w14:paraId="16A7E30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824D6" w:rsidRDefault="009824D6" w14:paraId="413BE98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824D6" w:rsidRDefault="009824D6" w14:paraId="14AD917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824D6" w:rsidRDefault="009824D6" w14:paraId="6815BC8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E32B3" w:rsidRDefault="004E32B3" w14:paraId="2001BCEC" w14:textId="77777777">
      <w:r>
        <w:separator/>
      </w:r>
    </w:p>
  </w:footnote>
  <w:footnote w:type="continuationSeparator" w:id="0">
    <w:p w:rsidR="004E32B3" w:rsidRDefault="004E32B3" w14:paraId="4E9AEB5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824D6" w:rsidRDefault="009824D6" w14:paraId="3347B1D9" w14:textId="77777777">
    <w:pPr>
      <w:pStyle w:val="Header"/>
      <w:framePr w:wrap="around" w:hAnchor="margin" w:v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24D6" w:rsidRDefault="009824D6" w14:paraId="607E968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824D6" w:rsidRDefault="009824D6" w14:paraId="15CAADC2" w14:textId="77777777">
    <w:pPr>
      <w:pStyle w:val="Header"/>
      <w:framePr w:wrap="around" w:hAnchor="margin" w:v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1E8C">
      <w:rPr>
        <w:rStyle w:val="PageNumber"/>
      </w:rPr>
      <w:t>2</w:t>
    </w:r>
    <w:r>
      <w:rPr>
        <w:rStyle w:val="PageNumber"/>
      </w:rPr>
      <w:fldChar w:fldCharType="end"/>
    </w:r>
  </w:p>
  <w:p w:rsidR="009824D6" w:rsidRDefault="009824D6" w14:paraId="1B789CDB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824D6" w:rsidRDefault="009824D6" w14:paraId="6D8C19F3" w14:textId="77777777">
    <w:pPr>
      <w:pStyle w:val="Header"/>
    </w:pP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20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uppressBottomSpacing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F28"/>
    <w:rsid w:val="000050B7"/>
    <w:rsid w:val="00041BD7"/>
    <w:rsid w:val="00043C67"/>
    <w:rsid w:val="00044657"/>
    <w:rsid w:val="000469AF"/>
    <w:rsid w:val="0007774D"/>
    <w:rsid w:val="00081018"/>
    <w:rsid w:val="000D0C8C"/>
    <w:rsid w:val="00103182"/>
    <w:rsid w:val="00105303"/>
    <w:rsid w:val="00117716"/>
    <w:rsid w:val="00137972"/>
    <w:rsid w:val="001451E7"/>
    <w:rsid w:val="00154E7B"/>
    <w:rsid w:val="00162AF8"/>
    <w:rsid w:val="0018352B"/>
    <w:rsid w:val="00252EF0"/>
    <w:rsid w:val="00260F1A"/>
    <w:rsid w:val="002655E5"/>
    <w:rsid w:val="002702BC"/>
    <w:rsid w:val="002A3DD4"/>
    <w:rsid w:val="002C4764"/>
    <w:rsid w:val="003103C3"/>
    <w:rsid w:val="003172DA"/>
    <w:rsid w:val="00326DC3"/>
    <w:rsid w:val="00364DD6"/>
    <w:rsid w:val="003A2229"/>
    <w:rsid w:val="003C4863"/>
    <w:rsid w:val="003D5297"/>
    <w:rsid w:val="00404450"/>
    <w:rsid w:val="00405610"/>
    <w:rsid w:val="00415E1A"/>
    <w:rsid w:val="00433FE0"/>
    <w:rsid w:val="00462F4D"/>
    <w:rsid w:val="00466352"/>
    <w:rsid w:val="004E1AFA"/>
    <w:rsid w:val="004E32B3"/>
    <w:rsid w:val="00535F8A"/>
    <w:rsid w:val="00553C4A"/>
    <w:rsid w:val="0059141C"/>
    <w:rsid w:val="00595316"/>
    <w:rsid w:val="005D76DF"/>
    <w:rsid w:val="0064310C"/>
    <w:rsid w:val="00673862"/>
    <w:rsid w:val="006B47F4"/>
    <w:rsid w:val="006C1B9F"/>
    <w:rsid w:val="006D44F3"/>
    <w:rsid w:val="006F0D09"/>
    <w:rsid w:val="00733588"/>
    <w:rsid w:val="0074617F"/>
    <w:rsid w:val="00756D5E"/>
    <w:rsid w:val="0077578B"/>
    <w:rsid w:val="00786C6E"/>
    <w:rsid w:val="007C0837"/>
    <w:rsid w:val="007D4ACA"/>
    <w:rsid w:val="007D5889"/>
    <w:rsid w:val="0080646C"/>
    <w:rsid w:val="00830E68"/>
    <w:rsid w:val="008556BC"/>
    <w:rsid w:val="00873842"/>
    <w:rsid w:val="00874047"/>
    <w:rsid w:val="00887765"/>
    <w:rsid w:val="008A09FD"/>
    <w:rsid w:val="008B3E4B"/>
    <w:rsid w:val="00906528"/>
    <w:rsid w:val="00967E93"/>
    <w:rsid w:val="009824D6"/>
    <w:rsid w:val="009D1FA0"/>
    <w:rsid w:val="009E1EA7"/>
    <w:rsid w:val="009E7544"/>
    <w:rsid w:val="009E76CF"/>
    <w:rsid w:val="00A02A6A"/>
    <w:rsid w:val="00A531ED"/>
    <w:rsid w:val="00A80FB9"/>
    <w:rsid w:val="00A950DA"/>
    <w:rsid w:val="00AD0ABB"/>
    <w:rsid w:val="00AF29DC"/>
    <w:rsid w:val="00B15A35"/>
    <w:rsid w:val="00B211AC"/>
    <w:rsid w:val="00B479A2"/>
    <w:rsid w:val="00B56569"/>
    <w:rsid w:val="00B64D63"/>
    <w:rsid w:val="00B96F63"/>
    <w:rsid w:val="00BA1E4C"/>
    <w:rsid w:val="00C03FA6"/>
    <w:rsid w:val="00CB5DDA"/>
    <w:rsid w:val="00CE2F66"/>
    <w:rsid w:val="00CF1E8C"/>
    <w:rsid w:val="00D1591C"/>
    <w:rsid w:val="00D268C9"/>
    <w:rsid w:val="00D27050"/>
    <w:rsid w:val="00D4349C"/>
    <w:rsid w:val="00D61F28"/>
    <w:rsid w:val="00D92463"/>
    <w:rsid w:val="00DA3A56"/>
    <w:rsid w:val="00DB4711"/>
    <w:rsid w:val="00DC6C68"/>
    <w:rsid w:val="00E018E6"/>
    <w:rsid w:val="00E14252"/>
    <w:rsid w:val="00E53D23"/>
    <w:rsid w:val="00E62F8C"/>
    <w:rsid w:val="00E85346"/>
    <w:rsid w:val="00E95D9D"/>
    <w:rsid w:val="00EC0825"/>
    <w:rsid w:val="00EC2BAA"/>
    <w:rsid w:val="00EE2738"/>
    <w:rsid w:val="00EF3328"/>
    <w:rsid w:val="00EF4326"/>
    <w:rsid w:val="00F767DE"/>
    <w:rsid w:val="00FD37BB"/>
    <w:rsid w:val="2CA8B097"/>
    <w:rsid w:val="2CAE15AC"/>
    <w:rsid w:val="6B58C910"/>
    <w:rsid w:val="6EEBD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087166"/>
  <w15:chartTrackingRefBased/>
  <w15:docId w15:val="{36B7855E-D63D-4601-8C52-E405D4838B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Arial" w:hAnsi="Arial"/>
      <w:noProof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noProof w:val="0"/>
      <w:sz w:val="24"/>
      <w:lang w:val="fr-FR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B96F63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B96F63"/>
    <w:rPr>
      <w:rFonts w:ascii="Tahoma" w:hAnsi="Tahoma" w:cs="Tahoma"/>
      <w:noProof/>
      <w:sz w:val="16"/>
      <w:szCs w:val="16"/>
      <w:lang w:val="fr-BE" w:eastAsia="en-US"/>
    </w:rPr>
  </w:style>
  <w:style w:type="paragraph" w:styleId="Default" w:customStyle="1">
    <w:name w:val="Default"/>
    <w:rsid w:val="00DC6C6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EE2738"/>
    <w:rPr>
      <w:rFonts w:ascii="Arial" w:hAnsi="Arial"/>
      <w:noProof/>
      <w:sz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D44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44F3"/>
    <w:rPr>
      <w:sz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D44F3"/>
    <w:rPr>
      <w:rFonts w:ascii="Arial" w:hAnsi="Arial"/>
      <w:noProof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44F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D44F3"/>
    <w:rPr>
      <w:rFonts w:ascii="Arial" w:hAnsi="Arial"/>
      <w:b/>
      <w:bCs/>
      <w:noProof/>
      <w:lang w:eastAsia="en-US"/>
    </w:rPr>
  </w:style>
  <w:style w:type="character" w:styleId="Mention">
    <w:name w:val="Mention"/>
    <w:basedOn w:val="DefaultParagraphFont"/>
    <w:uiPriority w:val="99"/>
    <w:unhideWhenUsed/>
    <w:rsid w:val="006D44F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3.xml" Id="rId18" /><Relationship Type="http://schemas.openxmlformats.org/officeDocument/2006/relationships/customXml" Target="../customXml/item3.xml" Id="rId3" /><Relationship Type="http://schemas.microsoft.com/office/2011/relationships/people" Target="people.xml" Id="rId21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header" Target="header2.xml" Id="rId15" /><Relationship Type="http://schemas.openxmlformats.org/officeDocument/2006/relationships/footer" Target="footer3.xml" Id="rId19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Relationship Type="http://schemas.openxmlformats.org/officeDocument/2006/relationships/theme" Target="theme/theme1.xml" Id="rId22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3dc2a8-5036-4c37-a6e0-62233a51b185">
      <Terms xmlns="http://schemas.microsoft.com/office/infopath/2007/PartnerControls"/>
    </lcf76f155ced4ddcb4097134ff3c332f>
    <Commentaires xmlns="043dc2a8-5036-4c37-a6e0-62233a51b185" xsi:nil="true"/>
    <Leinversd_x00e9_lib_x00e9_ration xmlns="043dc2a8-5036-4c37-a6e0-62233a51b185">
      <Url xsi:nil="true"/>
      <Description xsi:nil="true"/>
    </Leinversd_x00e9_lib_x00e9_ration>
    <TaxCatchAll xmlns="c03124ab-5673-4d0d-9e4e-d7467671f9f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3474390EA224EABFE6021E63D72EC" ma:contentTypeVersion="21" ma:contentTypeDescription="Crée un document." ma:contentTypeScope="" ma:versionID="ebf55915154727eb438e088b5667fb98">
  <xsd:schema xmlns:xsd="http://www.w3.org/2001/XMLSchema" xmlns:xs="http://www.w3.org/2001/XMLSchema" xmlns:p="http://schemas.microsoft.com/office/2006/metadata/properties" xmlns:ns2="043dc2a8-5036-4c37-a6e0-62233a51b185" xmlns:ns3="c03124ab-5673-4d0d-9e4e-d7467671f9f0" targetNamespace="http://schemas.microsoft.com/office/2006/metadata/properties" ma:root="true" ma:fieldsID="9c36374de6f077e9ff8937fe0d0f10e3" ns2:_="" ns3:_="">
    <xsd:import namespace="043dc2a8-5036-4c37-a6e0-62233a51b185"/>
    <xsd:import namespace="c03124ab-5673-4d0d-9e4e-d7467671f9f0"/>
    <xsd:element name="properties">
      <xsd:complexType>
        <xsd:sequence>
          <xsd:element name="documentManagement">
            <xsd:complexType>
              <xsd:all>
                <xsd:element ref="ns2:Leinversd_x00e9_lib_x00e9_ration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Commentair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3dc2a8-5036-4c37-a6e0-62233a51b185" elementFormDefault="qualified">
    <xsd:import namespace="http://schemas.microsoft.com/office/2006/documentManagement/types"/>
    <xsd:import namespace="http://schemas.microsoft.com/office/infopath/2007/PartnerControls"/>
    <xsd:element name="Leinversd_x00e9_lib_x00e9_ration" ma:index="3" nillable="true" ma:displayName="Lein vers délibération" ma:format="Hyperlink" ma:internalName="Leinversd_x00e9_lib_x00e9_r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dbf84619-cd7e-4b82-826d-f7f1e81acd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hidden="true" ma:indexed="true" ma:internalName="MediaServiceLocation" ma:readOnly="true">
      <xsd:simpleType>
        <xsd:restriction base="dms:Text"/>
      </xsd:simpleType>
    </xsd:element>
    <xsd:element name="Commentaires" ma:index="23" nillable="true" ma:displayName="Commentaires" ma:format="Dropdown" ma:internalName="Commentair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124ab-5673-4d0d-9e4e-d7467671f9f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Partagé avec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Partagé avec détails" ma:hidden="true" ma:internalName="SharedWithDetails" ma:readOnly="true">
      <xsd:simpleType>
        <xsd:restriction base="dms:Note"/>
      </xsd:simpleType>
    </xsd:element>
    <xsd:element name="TaxCatchAll" ma:index="14" nillable="true" ma:displayName="Taxonomy Catch All Column" ma:hidden="true" ma:list="{5c66b584-2f7f-4c7a-a7f7-5a6866c14a86}" ma:internalName="TaxCatchAll" ma:readOnly="false" ma:showField="CatchAllData" ma:web="c03124ab-5673-4d0d-9e4e-d7467671f9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61C3F-F8D7-4A7A-9A6C-58D1C7E16A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2A5687-A8C7-41FC-93CA-7B3F65A9C1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0F70C5-E746-4462-844E-90EBDE33CF3D}">
  <ds:schemaRefs>
    <ds:schemaRef ds:uri="http://schemas.microsoft.com/office/2006/metadata/properties"/>
    <ds:schemaRef ds:uri="http://schemas.microsoft.com/office/infopath/2007/PartnerControls"/>
    <ds:schemaRef ds:uri="043dc2a8-5036-4c37-a6e0-62233a51b185"/>
    <ds:schemaRef ds:uri="c03124ab-5673-4d0d-9e4e-d7467671f9f0"/>
  </ds:schemaRefs>
</ds:datastoreItem>
</file>

<file path=customXml/itemProps4.xml><?xml version="1.0" encoding="utf-8"?>
<ds:datastoreItem xmlns:ds="http://schemas.openxmlformats.org/officeDocument/2006/customXml" ds:itemID="{AF3D78A9-1170-4BCF-89CC-C4DF4F7AF67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MASSPE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MINISTERE DES AFFAIRES SOCIALES,</dc:title>
  <dc:subject/>
  <dc:creator>EGGERMONT Michel</dc:creator>
  <keywords/>
  <lastModifiedBy>Boxho Thomas</lastModifiedBy>
  <revision>39</revision>
  <lastPrinted>1900-01-01T08:00:00.0000000Z</lastPrinted>
  <dcterms:created xsi:type="dcterms:W3CDTF">2025-10-27T18:52:00.0000000Z</dcterms:created>
  <dcterms:modified xsi:type="dcterms:W3CDTF">2025-10-28T13:31:15.5947968Z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0x0101005BF3474390EA224EABFE6021E63D72EC</vt:lpwstr>
  </property>
  <property fmtid="{D5CDD505-2E9C-101B-9397-08002B2CF9AE}" pid="3" name="MediaServiceImageTags">
    <vt:lpwstr/>
  </property>
</Properties>
</file>